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A88776B">
      <w:pPr>
        <w:spacing w:line="560" w:lineRule="exact"/>
        <w:jc w:val="left"/>
        <w:rPr>
          <w:rFonts w:hint="eastAsia" w:ascii="黑体" w:hAnsi="黑体" w:eastAsia="黑体" w:cs="黑体"/>
          <w:sz w:val="32"/>
          <w:szCs w:val="32"/>
          <w:lang w:bidi="ar"/>
        </w:rPr>
      </w:pPr>
      <w:r>
        <w:rPr>
          <w:rFonts w:hint="eastAsia" w:ascii="黑体" w:hAnsi="黑体" w:eastAsia="黑体" w:cs="黑体"/>
          <w:sz w:val="32"/>
          <w:szCs w:val="32"/>
          <w:lang w:bidi="ar"/>
        </w:rPr>
        <w:t>附件2</w:t>
      </w:r>
    </w:p>
    <w:p w14:paraId="205A141F">
      <w:pPr>
        <w:spacing w:line="560" w:lineRule="exact"/>
        <w:jc w:val="center"/>
        <w:rPr>
          <w:rFonts w:eastAsia="仿宋_GB2312"/>
          <w:sz w:val="44"/>
          <w:szCs w:val="44"/>
          <w:lang w:bidi="ar"/>
        </w:rPr>
      </w:pPr>
    </w:p>
    <w:p w14:paraId="3AC2B158">
      <w:pPr>
        <w:spacing w:line="600" w:lineRule="exact"/>
        <w:jc w:val="center"/>
        <w:rPr>
          <w:rFonts w:hint="eastAsia" w:ascii="方正小标宋_GBK" w:hAnsi="方正小标宋_GBK" w:eastAsia="方正小标宋_GBK" w:cs="方正小标宋_GBK"/>
          <w:color w:val="000000"/>
          <w:kern w:val="0"/>
          <w:sz w:val="44"/>
          <w:szCs w:val="44"/>
          <w:shd w:val="clear" w:color="auto" w:fill="FFFFFF"/>
        </w:rPr>
      </w:pPr>
      <w:r>
        <w:rPr>
          <w:rFonts w:hint="eastAsia" w:ascii="方正小标宋_GBK" w:hAnsi="方正小标宋_GBK" w:eastAsia="方正小标宋_GBK" w:cs="方正小标宋_GBK"/>
          <w:color w:val="000000"/>
          <w:kern w:val="0"/>
          <w:sz w:val="44"/>
          <w:szCs w:val="44"/>
          <w:shd w:val="clear" w:color="auto" w:fill="FFFFFF"/>
        </w:rPr>
        <w:t>2026年</w:t>
      </w:r>
      <w:bookmarkStart w:id="0" w:name="OLE_LINK1"/>
      <w:r>
        <w:rPr>
          <w:rFonts w:hint="eastAsia" w:ascii="方正小标宋_GBK" w:hAnsi="方正小标宋_GBK" w:eastAsia="方正小标宋_GBK" w:cs="方正小标宋_GBK"/>
          <w:color w:val="000000"/>
          <w:kern w:val="0"/>
          <w:sz w:val="44"/>
          <w:szCs w:val="44"/>
          <w:shd w:val="clear" w:color="auto" w:fill="FFFFFF"/>
        </w:rPr>
        <w:t>绿美广东生态建设重点任务保障</w:t>
      </w:r>
    </w:p>
    <w:p w14:paraId="5A1A4CC4">
      <w:pPr>
        <w:spacing w:line="600" w:lineRule="exact"/>
        <w:jc w:val="center"/>
        <w:rPr>
          <w:rFonts w:hint="eastAsia" w:ascii="方正小标宋_GBK" w:hAnsi="方正小标宋_GBK" w:eastAsia="方正小标宋_GBK" w:cs="方正小标宋_GBK"/>
          <w:color w:val="000000"/>
          <w:kern w:val="0"/>
          <w:sz w:val="44"/>
          <w:szCs w:val="44"/>
          <w:shd w:val="clear" w:color="auto" w:fill="FFFFFF"/>
        </w:rPr>
      </w:pPr>
      <w:r>
        <w:rPr>
          <w:rFonts w:hint="eastAsia" w:ascii="方正小标宋_GBK" w:hAnsi="方正小标宋_GBK" w:eastAsia="方正小标宋_GBK" w:cs="方正小标宋_GBK"/>
          <w:color w:val="000000"/>
          <w:kern w:val="0"/>
          <w:sz w:val="44"/>
          <w:szCs w:val="44"/>
          <w:shd w:val="clear" w:color="auto" w:fill="FFFFFF"/>
        </w:rPr>
        <w:t>专项资金（绿色循环发展）</w:t>
      </w:r>
      <w:bookmarkEnd w:id="0"/>
      <w:r>
        <w:rPr>
          <w:rFonts w:hint="eastAsia" w:ascii="方正小标宋_GBK" w:hAnsi="方正小标宋_GBK" w:eastAsia="方正小标宋_GBK" w:cs="方正小标宋_GBK"/>
          <w:color w:val="000000"/>
          <w:kern w:val="0"/>
          <w:sz w:val="44"/>
          <w:szCs w:val="44"/>
          <w:shd w:val="clear" w:color="auto" w:fill="FFFFFF"/>
        </w:rPr>
        <w:t>项目库申请</w:t>
      </w:r>
    </w:p>
    <w:p w14:paraId="3DFFE634">
      <w:pPr>
        <w:spacing w:line="600" w:lineRule="exact"/>
        <w:jc w:val="center"/>
        <w:rPr>
          <w:rFonts w:eastAsia="Arial Unicode MS"/>
          <w:b/>
          <w:bCs/>
          <w:sz w:val="44"/>
          <w:szCs w:val="44"/>
        </w:rPr>
      </w:pPr>
      <w:r>
        <w:rPr>
          <w:rFonts w:hint="eastAsia" w:ascii="方正小标宋_GBK" w:hAnsi="方正小标宋_GBK" w:eastAsia="方正小标宋_GBK" w:cs="方正小标宋_GBK"/>
          <w:color w:val="000000"/>
          <w:kern w:val="0"/>
          <w:sz w:val="44"/>
          <w:szCs w:val="44"/>
          <w:shd w:val="clear" w:color="auto" w:fill="FFFFFF"/>
        </w:rPr>
        <w:t>材料要求及评审流程</w:t>
      </w:r>
    </w:p>
    <w:p w14:paraId="1D2F1B0E">
      <w:pPr>
        <w:spacing w:line="560" w:lineRule="exact"/>
        <w:ind w:firstLine="640" w:firstLineChars="200"/>
        <w:rPr>
          <w:rFonts w:eastAsia="仿宋_GB2312"/>
          <w:color w:val="000000"/>
          <w:kern w:val="0"/>
          <w:sz w:val="32"/>
          <w:szCs w:val="32"/>
        </w:rPr>
      </w:pPr>
    </w:p>
    <w:p w14:paraId="332DAA79">
      <w:pPr>
        <w:spacing w:line="570" w:lineRule="exact"/>
        <w:ind w:firstLine="640" w:firstLineChars="200"/>
        <w:rPr>
          <w:rFonts w:eastAsia="黑体"/>
          <w:color w:val="000000"/>
          <w:kern w:val="0"/>
          <w:sz w:val="32"/>
          <w:szCs w:val="32"/>
        </w:rPr>
      </w:pPr>
      <w:r>
        <w:rPr>
          <w:rFonts w:hint="eastAsia" w:eastAsia="黑体"/>
          <w:color w:val="000000"/>
          <w:kern w:val="0"/>
          <w:sz w:val="32"/>
          <w:szCs w:val="32"/>
        </w:rPr>
        <w:t>一、申请材料要求</w:t>
      </w:r>
    </w:p>
    <w:p w14:paraId="79F1BB3F">
      <w:pPr>
        <w:spacing w:line="570" w:lineRule="exact"/>
        <w:ind w:firstLine="640" w:firstLineChars="200"/>
        <w:rPr>
          <w:rFonts w:eastAsia="黑体"/>
          <w:color w:val="000000"/>
          <w:kern w:val="0"/>
          <w:sz w:val="32"/>
          <w:szCs w:val="32"/>
        </w:rPr>
      </w:pPr>
      <w:r>
        <w:rPr>
          <w:rFonts w:hint="eastAsia" w:ascii="方正楷体_GBK" w:hAnsi="方正楷体_GBK" w:eastAsia="方正楷体_GBK" w:cs="方正楷体_GBK"/>
          <w:color w:val="000000"/>
          <w:kern w:val="0"/>
          <w:sz w:val="32"/>
          <w:szCs w:val="32"/>
        </w:rPr>
        <w:t>（一）申请报告封面、目录要求</w:t>
      </w:r>
    </w:p>
    <w:p w14:paraId="49A9512E">
      <w:pPr>
        <w:spacing w:line="600" w:lineRule="exact"/>
        <w:jc w:val="left"/>
        <w:rPr>
          <w:rFonts w:hint="eastAsia" w:ascii="仿宋_GB2312" w:hAnsi="仿宋_GB2312" w:eastAsia="仿宋_GB2312" w:cs="仿宋_GB2312"/>
          <w:color w:val="000000"/>
          <w:kern w:val="0"/>
          <w:sz w:val="44"/>
          <w:szCs w:val="44"/>
          <w:shd w:val="clear" w:color="auto" w:fill="FFFFFF"/>
        </w:rPr>
      </w:pPr>
      <w:r>
        <w:rPr>
          <w:rFonts w:hint="eastAsia" w:ascii="方正仿宋_GBK" w:hAnsi="方正仿宋_GBK" w:eastAsia="方正仿宋_GBK" w:cs="方正仿宋_GBK"/>
          <w:color w:val="000000"/>
          <w:kern w:val="0"/>
          <w:sz w:val="32"/>
          <w:szCs w:val="32"/>
        </w:rPr>
        <w:t xml:space="preserve">    </w:t>
      </w:r>
      <w:r>
        <w:rPr>
          <w:rFonts w:hint="eastAsia" w:ascii="仿宋_GB2312" w:hAnsi="仿宋_GB2312" w:eastAsia="仿宋_GB2312" w:cs="仿宋_GB2312"/>
          <w:color w:val="000000"/>
          <w:kern w:val="0"/>
          <w:sz w:val="32"/>
          <w:szCs w:val="32"/>
        </w:rPr>
        <w:t>封面统一标明为“</w:t>
      </w:r>
      <w:bookmarkStart w:id="1" w:name="OLE_LINK5"/>
      <w:r>
        <w:rPr>
          <w:rFonts w:hint="eastAsia" w:ascii="仿宋_GB2312" w:hAnsi="仿宋_GB2312" w:eastAsia="仿宋_GB2312" w:cs="仿宋_GB2312"/>
          <w:color w:val="000000"/>
          <w:kern w:val="0"/>
          <w:sz w:val="32"/>
          <w:szCs w:val="32"/>
        </w:rPr>
        <w:t>绿美广东生态建设重点任务保障专项资金项目（绿色循环发展）</w:t>
      </w:r>
      <w:bookmarkEnd w:id="1"/>
      <w:r>
        <w:rPr>
          <w:rFonts w:hint="eastAsia" w:ascii="仿宋_GB2312" w:hAnsi="仿宋_GB2312" w:eastAsia="仿宋_GB2312" w:cs="仿宋_GB2312"/>
          <w:color w:val="000000"/>
          <w:kern w:val="0"/>
          <w:sz w:val="32"/>
          <w:szCs w:val="32"/>
        </w:rPr>
        <w:t>申请报告（2026年）”，标明申报单位、申报资金类型</w:t>
      </w:r>
      <w:r>
        <w:rPr>
          <w:rFonts w:hint="eastAsia" w:ascii="仿宋_GB2312" w:hAnsi="仿宋_GB2312" w:eastAsia="仿宋_GB2312" w:cs="仿宋_GB2312"/>
          <w:sz w:val="32"/>
          <w:szCs w:val="32"/>
        </w:rPr>
        <w:t>（见附件2-1）</w:t>
      </w:r>
      <w:r>
        <w:rPr>
          <w:rFonts w:hint="eastAsia" w:ascii="仿宋_GB2312" w:hAnsi="仿宋_GB2312" w:eastAsia="仿宋_GB2312" w:cs="仿宋_GB2312"/>
          <w:color w:val="000000"/>
          <w:kern w:val="0"/>
          <w:sz w:val="32"/>
          <w:szCs w:val="32"/>
        </w:rPr>
        <w:t>，目录应列明所提交的各种文件材料及页码。</w:t>
      </w:r>
    </w:p>
    <w:p w14:paraId="7F9C1DC2">
      <w:pPr>
        <w:spacing w:line="570" w:lineRule="exact"/>
        <w:ind w:firstLine="640" w:firstLineChars="200"/>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32"/>
          <w:szCs w:val="32"/>
        </w:rPr>
        <w:t>（二）企业基本情况表（工业固体废物资源化利用项目、粤港清洁生产伙伴项目）</w:t>
      </w:r>
      <w:bookmarkStart w:id="2" w:name="OLE_LINK2"/>
      <w:r>
        <w:rPr>
          <w:rFonts w:hint="eastAsia" w:ascii="方正楷体_GBK" w:hAnsi="方正楷体_GBK" w:eastAsia="方正楷体_GBK" w:cs="方正楷体_GBK"/>
          <w:color w:val="000000"/>
          <w:kern w:val="0"/>
          <w:sz w:val="32"/>
          <w:szCs w:val="32"/>
        </w:rPr>
        <w:t>（见附件2-2）</w:t>
      </w:r>
      <w:bookmarkEnd w:id="2"/>
    </w:p>
    <w:p w14:paraId="2DD3F8F6">
      <w:pPr>
        <w:spacing w:line="570" w:lineRule="exact"/>
        <w:ind w:firstLine="640" w:firstLineChars="200"/>
        <w:rPr>
          <w:rFonts w:hint="eastAsia" w:ascii="方正楷体_GBK" w:hAnsi="方正楷体_GBK" w:eastAsia="方正楷体_GBK" w:cs="方正楷体_GBK"/>
          <w:color w:val="000000"/>
          <w:kern w:val="0"/>
          <w:sz w:val="32"/>
          <w:szCs w:val="32"/>
        </w:rPr>
      </w:pPr>
      <w:bookmarkStart w:id="3" w:name="OLE_LINK3"/>
      <w:r>
        <w:rPr>
          <w:rFonts w:hint="eastAsia" w:ascii="方正楷体_GBK" w:hAnsi="方正楷体_GBK" w:eastAsia="方正楷体_GBK" w:cs="方正楷体_GBK"/>
          <w:color w:val="000000"/>
          <w:kern w:val="0"/>
          <w:sz w:val="32"/>
          <w:szCs w:val="32"/>
        </w:rPr>
        <w:t>（三）</w:t>
      </w:r>
      <w:bookmarkEnd w:id="3"/>
      <w:r>
        <w:rPr>
          <w:rFonts w:hint="eastAsia" w:ascii="方正楷体_GBK" w:hAnsi="方正楷体_GBK" w:eastAsia="方正楷体_GBK" w:cs="方正楷体_GBK"/>
          <w:color w:val="000000"/>
          <w:kern w:val="0"/>
          <w:sz w:val="32"/>
          <w:szCs w:val="32"/>
        </w:rPr>
        <w:t>项目基本情况表（见附件2-3）</w:t>
      </w:r>
    </w:p>
    <w:p w14:paraId="232EA9B1">
      <w:pPr>
        <w:spacing w:line="570" w:lineRule="exact"/>
        <w:ind w:firstLine="640" w:firstLineChars="200"/>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32"/>
          <w:szCs w:val="32"/>
        </w:rPr>
        <w:t>（四）申请报告具体内容</w:t>
      </w:r>
    </w:p>
    <w:p w14:paraId="5030BBD9">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zh-CN"/>
        </w:rPr>
        <w:t>202</w:t>
      </w:r>
      <w:r>
        <w:rPr>
          <w:rFonts w:hint="eastAsia" w:ascii="仿宋_GB2312" w:hAnsi="仿宋_GB2312" w:eastAsia="仿宋_GB2312" w:cs="仿宋_GB2312"/>
          <w:color w:val="000000"/>
          <w:kern w:val="0"/>
          <w:sz w:val="32"/>
          <w:szCs w:val="32"/>
        </w:rPr>
        <w:t>6</w:t>
      </w:r>
      <w:r>
        <w:rPr>
          <w:rFonts w:hint="eastAsia" w:ascii="仿宋_GB2312" w:hAnsi="仿宋_GB2312" w:eastAsia="仿宋_GB2312" w:cs="仿宋_GB2312"/>
          <w:color w:val="000000"/>
          <w:kern w:val="0"/>
          <w:sz w:val="32"/>
          <w:szCs w:val="32"/>
          <w:lang w:val="zh-CN"/>
        </w:rPr>
        <w:t>年</w:t>
      </w:r>
      <w:r>
        <w:rPr>
          <w:rFonts w:hint="eastAsia" w:ascii="仿宋_GB2312" w:hAnsi="仿宋_GB2312" w:eastAsia="仿宋_GB2312" w:cs="仿宋_GB2312"/>
          <w:color w:val="000000"/>
          <w:kern w:val="0"/>
          <w:sz w:val="32"/>
          <w:szCs w:val="32"/>
        </w:rPr>
        <w:t>绿美广东生态建设重点任务保障专项资金项目（绿色循环发展）申请报告编写提纲：</w:t>
      </w:r>
    </w:p>
    <w:p w14:paraId="78A357C9">
      <w:pPr>
        <w:snapToGrid w:val="0"/>
        <w:spacing w:line="57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1.申报单位基本情况</w:t>
      </w:r>
    </w:p>
    <w:p w14:paraId="2D6B9FB3">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包括单位节能循环经济工作管理架构，规章制度建设及人员构成，已有工作基础和取得的成果。</w:t>
      </w:r>
    </w:p>
    <w:p w14:paraId="14DA5C3D">
      <w:pPr>
        <w:snapToGrid w:val="0"/>
        <w:spacing w:line="57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2.项目实施情况</w:t>
      </w:r>
    </w:p>
    <w:p w14:paraId="18114B35">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（1）项目基本情况。包括建设背景、必要性、项目备案、核准或审批建设目标、主要建设内容、项目建设期限、项目总投资、资金来源、技术工艺、生产设备等。</w:t>
      </w:r>
      <w:r>
        <w:rPr>
          <w:rFonts w:hint="eastAsia" w:ascii="仿宋_GB2312" w:hAnsi="仿宋_GB2312" w:eastAsia="仿宋_GB2312" w:cs="仿宋_GB2312"/>
          <w:b/>
          <w:bCs/>
          <w:color w:val="000000"/>
          <w:kern w:val="0"/>
          <w:sz w:val="32"/>
          <w:szCs w:val="32"/>
        </w:rPr>
        <w:t>项目符合国家、省产业政策和市重点产业发展方向情况。</w:t>
      </w:r>
    </w:p>
    <w:p w14:paraId="6A7EE8D3">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（2）投资完成情况。包括总投资、固定资产投资、设备投资完成情况以及资金筹措、使用情况等；财务决算情况，投资节约或超支情况及原因分析等。</w:t>
      </w:r>
    </w:p>
    <w:p w14:paraId="21B6C5D0">
      <w:pPr>
        <w:pStyle w:val="7"/>
        <w:widowControl w:val="0"/>
        <w:spacing w:beforeAutospacing="0" w:afterAutospacing="0" w:line="570" w:lineRule="exact"/>
        <w:ind w:firstLine="643" w:firstLineChars="200"/>
        <w:jc w:val="both"/>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项目固定资产完成情况需包括项目建设工程投资和设备投资，需按下表列明项目购置固定资产资金使用情况，并附上有关凭证资料；其中，设备购置主要票据资料包括合同、发票、付款凭证、设备和铭牌照片、转固凭证；建设工程需提供合同、发票、付款凭证、转固凭证等佐证材料（佐证材料在后续附件中按顺序附上）。</w:t>
      </w:r>
    </w:p>
    <w:p w14:paraId="7BCF8A43">
      <w:pPr>
        <w:pStyle w:val="7"/>
        <w:widowControl w:val="0"/>
        <w:spacing w:beforeAutospacing="0" w:afterAutospacing="0" w:line="560" w:lineRule="exact"/>
        <w:ind w:firstLine="643" w:firstLineChars="200"/>
        <w:jc w:val="both"/>
        <w:rPr>
          <w:rFonts w:eastAsia="仿宋_GB2312"/>
          <w:b/>
          <w:bCs/>
          <w:sz w:val="32"/>
          <w:szCs w:val="32"/>
        </w:rPr>
      </w:pPr>
      <w:r>
        <w:rPr>
          <w:rFonts w:eastAsia="楷体_GB2312"/>
          <w:b/>
          <w:bCs/>
          <w:sz w:val="32"/>
          <w:szCs w:val="32"/>
        </w:rPr>
        <w:t>项目购置</w:t>
      </w:r>
      <w:r>
        <w:rPr>
          <w:rFonts w:hint="eastAsia" w:eastAsia="楷体_GB2312"/>
          <w:b/>
          <w:bCs/>
          <w:sz w:val="32"/>
          <w:szCs w:val="32"/>
        </w:rPr>
        <w:t>固定资产</w:t>
      </w:r>
      <w:r>
        <w:rPr>
          <w:rFonts w:eastAsia="楷体_GB2312"/>
          <w:b/>
          <w:bCs/>
          <w:sz w:val="32"/>
          <w:szCs w:val="32"/>
        </w:rPr>
        <w:t>资金使用情况</w:t>
      </w:r>
      <w:r>
        <w:rPr>
          <w:rFonts w:eastAsia="仿宋_GB2312"/>
          <w:b/>
          <w:bCs/>
          <w:sz w:val="32"/>
          <w:szCs w:val="32"/>
        </w:rPr>
        <w:t>：</w:t>
      </w:r>
    </w:p>
    <w:tbl>
      <w:tblPr>
        <w:tblStyle w:val="8"/>
        <w:tblW w:w="91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gridCol w:w="817"/>
      </w:tblGrid>
      <w:tr w14:paraId="43F5D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vAlign w:val="center"/>
          </w:tcPr>
          <w:p w14:paraId="63F8140A">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购置固定资产名称</w:t>
            </w:r>
          </w:p>
        </w:tc>
        <w:tc>
          <w:tcPr>
            <w:tcW w:w="1398" w:type="dxa"/>
            <w:vAlign w:val="center"/>
          </w:tcPr>
          <w:p w14:paraId="3F25AC75">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购置合同（编号）</w:t>
            </w:r>
          </w:p>
        </w:tc>
        <w:tc>
          <w:tcPr>
            <w:tcW w:w="2069" w:type="dxa"/>
            <w:vAlign w:val="center"/>
          </w:tcPr>
          <w:p w14:paraId="2355E2C4">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固定资产投资发票金额（不含税，万元）</w:t>
            </w:r>
          </w:p>
        </w:tc>
        <w:tc>
          <w:tcPr>
            <w:tcW w:w="1533" w:type="dxa"/>
            <w:vAlign w:val="center"/>
          </w:tcPr>
          <w:p w14:paraId="30E94003">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固定资产投资付款凭证金额（不含税，万元）</w:t>
            </w:r>
          </w:p>
        </w:tc>
        <w:tc>
          <w:tcPr>
            <w:tcW w:w="1747" w:type="dxa"/>
            <w:vAlign w:val="center"/>
          </w:tcPr>
          <w:p w14:paraId="7F497F83">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固定资产投资发票与付款从小金额（不含税，万元）</w:t>
            </w:r>
          </w:p>
        </w:tc>
        <w:tc>
          <w:tcPr>
            <w:tcW w:w="817" w:type="dxa"/>
            <w:vAlign w:val="center"/>
          </w:tcPr>
          <w:p w14:paraId="41ADCF48">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是否生产用设备</w:t>
            </w:r>
          </w:p>
        </w:tc>
      </w:tr>
      <w:tr w14:paraId="77CF2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tcPr>
          <w:p w14:paraId="4A87B7D3">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1.×××</w:t>
            </w:r>
          </w:p>
        </w:tc>
        <w:tc>
          <w:tcPr>
            <w:tcW w:w="1398" w:type="dxa"/>
          </w:tcPr>
          <w:p w14:paraId="53A3F1D8">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2069" w:type="dxa"/>
          </w:tcPr>
          <w:p w14:paraId="5381BD4A">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533" w:type="dxa"/>
          </w:tcPr>
          <w:p w14:paraId="3347A736">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747" w:type="dxa"/>
          </w:tcPr>
          <w:p w14:paraId="5EE68899">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817" w:type="dxa"/>
          </w:tcPr>
          <w:p w14:paraId="4D134872">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r>
      <w:tr w14:paraId="3944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tcPr>
          <w:p w14:paraId="6159AC27">
            <w:pPr>
              <w:pStyle w:val="7"/>
              <w:widowControl w:val="0"/>
              <w:spacing w:beforeAutospacing="0" w:afterAutospacing="0" w:line="560" w:lineRule="exact"/>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2.×××</w:t>
            </w:r>
          </w:p>
        </w:tc>
        <w:tc>
          <w:tcPr>
            <w:tcW w:w="1398" w:type="dxa"/>
          </w:tcPr>
          <w:p w14:paraId="482E2C82">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2069" w:type="dxa"/>
          </w:tcPr>
          <w:p w14:paraId="2E6E56FC">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533" w:type="dxa"/>
          </w:tcPr>
          <w:p w14:paraId="5A0BE0A1">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747" w:type="dxa"/>
          </w:tcPr>
          <w:p w14:paraId="14B56D96">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817" w:type="dxa"/>
          </w:tcPr>
          <w:p w14:paraId="0F39D8F4">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r>
      <w:tr w14:paraId="4FE3A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tcPr>
          <w:p w14:paraId="1F22235B">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r>
              <w:rPr>
                <w:rFonts w:hint="eastAsia" w:ascii="方正仿宋_GBK" w:hAnsi="方正仿宋_GBK" w:eastAsia="方正仿宋_GBK" w:cs="方正仿宋_GBK"/>
                <w:b/>
                <w:bCs/>
                <w:sz w:val="28"/>
                <w:szCs w:val="28"/>
                <w:lang w:bidi="ar"/>
              </w:rPr>
              <w:t>……</w:t>
            </w:r>
          </w:p>
        </w:tc>
        <w:tc>
          <w:tcPr>
            <w:tcW w:w="1398" w:type="dxa"/>
          </w:tcPr>
          <w:p w14:paraId="7BB30F1B">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2069" w:type="dxa"/>
          </w:tcPr>
          <w:p w14:paraId="1F576FBA">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533" w:type="dxa"/>
          </w:tcPr>
          <w:p w14:paraId="78660237">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1747" w:type="dxa"/>
          </w:tcPr>
          <w:p w14:paraId="7C6FFB67">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c>
          <w:tcPr>
            <w:tcW w:w="817" w:type="dxa"/>
          </w:tcPr>
          <w:p w14:paraId="6F0C8F55">
            <w:pPr>
              <w:pStyle w:val="7"/>
              <w:widowControl w:val="0"/>
              <w:spacing w:beforeAutospacing="0" w:afterAutospacing="0" w:line="560" w:lineRule="exact"/>
              <w:ind w:firstLine="562" w:firstLineChars="200"/>
              <w:jc w:val="both"/>
              <w:rPr>
                <w:rFonts w:hint="eastAsia" w:ascii="方正仿宋_GBK" w:hAnsi="方正仿宋_GBK" w:eastAsia="方正仿宋_GBK" w:cs="方正仿宋_GBK"/>
                <w:b/>
                <w:bCs/>
                <w:sz w:val="28"/>
                <w:szCs w:val="28"/>
                <w:lang w:bidi="ar"/>
              </w:rPr>
            </w:pPr>
          </w:p>
        </w:tc>
      </w:tr>
      <w:tr w14:paraId="3A79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tcPr>
          <w:p w14:paraId="6B5FF8F6">
            <w:pPr>
              <w:pStyle w:val="7"/>
              <w:widowControl w:val="0"/>
              <w:spacing w:beforeAutospacing="0" w:afterAutospacing="0" w:line="56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合 计</w:t>
            </w:r>
          </w:p>
        </w:tc>
        <w:tc>
          <w:tcPr>
            <w:tcW w:w="1398" w:type="dxa"/>
          </w:tcPr>
          <w:p w14:paraId="5BDEED1A">
            <w:pPr>
              <w:pStyle w:val="7"/>
              <w:widowControl w:val="0"/>
              <w:spacing w:beforeAutospacing="0" w:afterAutospacing="0" w:line="560" w:lineRule="exact"/>
              <w:jc w:val="both"/>
              <w:rPr>
                <w:rFonts w:hint="eastAsia" w:ascii="方正仿宋_GBK" w:hAnsi="方正仿宋_GBK" w:eastAsia="方正仿宋_GBK" w:cs="方正仿宋_GBK"/>
                <w:b/>
                <w:bCs/>
                <w:sz w:val="28"/>
                <w:szCs w:val="28"/>
              </w:rPr>
            </w:pPr>
          </w:p>
        </w:tc>
        <w:tc>
          <w:tcPr>
            <w:tcW w:w="2069" w:type="dxa"/>
          </w:tcPr>
          <w:p w14:paraId="123AE27A">
            <w:pPr>
              <w:pStyle w:val="7"/>
              <w:widowControl w:val="0"/>
              <w:spacing w:beforeAutospacing="0" w:afterAutospacing="0" w:line="560" w:lineRule="exact"/>
              <w:jc w:val="both"/>
              <w:rPr>
                <w:rFonts w:hint="eastAsia" w:ascii="方正仿宋_GBK" w:hAnsi="方正仿宋_GBK" w:eastAsia="方正仿宋_GBK" w:cs="方正仿宋_GBK"/>
                <w:b/>
                <w:bCs/>
                <w:sz w:val="28"/>
                <w:szCs w:val="28"/>
              </w:rPr>
            </w:pPr>
          </w:p>
        </w:tc>
        <w:tc>
          <w:tcPr>
            <w:tcW w:w="1533" w:type="dxa"/>
          </w:tcPr>
          <w:p w14:paraId="780F289A">
            <w:pPr>
              <w:pStyle w:val="7"/>
              <w:widowControl w:val="0"/>
              <w:spacing w:beforeAutospacing="0" w:afterAutospacing="0" w:line="560" w:lineRule="exact"/>
              <w:jc w:val="both"/>
              <w:rPr>
                <w:rFonts w:hint="eastAsia" w:ascii="方正仿宋_GBK" w:hAnsi="方正仿宋_GBK" w:eastAsia="方正仿宋_GBK" w:cs="方正仿宋_GBK"/>
                <w:b/>
                <w:bCs/>
                <w:sz w:val="28"/>
                <w:szCs w:val="28"/>
              </w:rPr>
            </w:pPr>
          </w:p>
        </w:tc>
        <w:tc>
          <w:tcPr>
            <w:tcW w:w="1747" w:type="dxa"/>
          </w:tcPr>
          <w:p w14:paraId="78958451">
            <w:pPr>
              <w:pStyle w:val="7"/>
              <w:widowControl w:val="0"/>
              <w:spacing w:beforeAutospacing="0" w:afterAutospacing="0" w:line="560" w:lineRule="exact"/>
              <w:jc w:val="both"/>
              <w:rPr>
                <w:rFonts w:hint="eastAsia" w:ascii="方正仿宋_GBK" w:hAnsi="方正仿宋_GBK" w:eastAsia="方正仿宋_GBK" w:cs="方正仿宋_GBK"/>
                <w:b/>
                <w:bCs/>
                <w:sz w:val="28"/>
                <w:szCs w:val="28"/>
              </w:rPr>
            </w:pPr>
          </w:p>
        </w:tc>
        <w:tc>
          <w:tcPr>
            <w:tcW w:w="817" w:type="dxa"/>
          </w:tcPr>
          <w:p w14:paraId="1B0218AE">
            <w:pPr>
              <w:pStyle w:val="7"/>
              <w:widowControl w:val="0"/>
              <w:spacing w:beforeAutospacing="0" w:afterAutospacing="0" w:line="560" w:lineRule="exact"/>
              <w:jc w:val="both"/>
              <w:rPr>
                <w:rFonts w:hint="eastAsia" w:ascii="方正仿宋_GBK" w:hAnsi="方正仿宋_GBK" w:eastAsia="方正仿宋_GBK" w:cs="方正仿宋_GBK"/>
                <w:b/>
                <w:bCs/>
                <w:sz w:val="28"/>
                <w:szCs w:val="28"/>
              </w:rPr>
            </w:pPr>
          </w:p>
        </w:tc>
      </w:tr>
    </w:tbl>
    <w:p w14:paraId="63E6A19F">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（3）建成后达到目标情况。</w:t>
      </w:r>
      <w:r>
        <w:rPr>
          <w:rFonts w:hint="eastAsia" w:ascii="仿宋_GB2312" w:hAnsi="仿宋_GB2312" w:eastAsia="仿宋_GB2312" w:cs="仿宋_GB2312"/>
          <w:b/>
          <w:bCs/>
          <w:color w:val="000000"/>
          <w:kern w:val="0"/>
          <w:sz w:val="32"/>
          <w:szCs w:val="32"/>
        </w:rPr>
        <w:t>必须注明</w:t>
      </w:r>
      <w:r>
        <w:rPr>
          <w:rFonts w:hint="eastAsia" w:ascii="仿宋_GB2312" w:hAnsi="仿宋_GB2312" w:eastAsia="仿宋_GB2312" w:cs="仿宋_GB2312"/>
          <w:color w:val="000000"/>
          <w:kern w:val="0"/>
          <w:sz w:val="32"/>
          <w:szCs w:val="32"/>
        </w:rPr>
        <w:t>项目实施后预期达到及实际达到的固体废物综合利用指标情况等</w:t>
      </w:r>
      <w:del w:id="0" w:author="阿卷" w:date="2025-06-23T12:58:19Z">
        <w:r>
          <w:rPr>
            <w:rFonts w:hint="eastAsia" w:ascii="仿宋_GB2312" w:hAnsi="仿宋_GB2312" w:eastAsia="仿宋_GB2312" w:cs="仿宋_GB2312"/>
            <w:color w:val="000000"/>
            <w:kern w:val="0"/>
            <w:sz w:val="32"/>
            <w:szCs w:val="32"/>
          </w:rPr>
          <w:delText>，包括总目标完成情况、用地情况</w:delText>
        </w:r>
      </w:del>
      <w:r>
        <w:rPr>
          <w:rFonts w:hint="eastAsia" w:ascii="仿宋_GB2312" w:hAnsi="仿宋_GB2312" w:eastAsia="仿宋_GB2312" w:cs="仿宋_GB2312"/>
          <w:color w:val="000000"/>
          <w:kern w:val="0"/>
          <w:sz w:val="32"/>
          <w:szCs w:val="32"/>
        </w:rPr>
        <w:t>；列明项目新增设备清单，涉及设备名称、型号规格、产地、数量、金额以及资产登记时间等情况。实施过程中如有变更的，要说明变更原因、变更内容和批准单位。</w:t>
      </w:r>
    </w:p>
    <w:p w14:paraId="21D3467A">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（4）项目已获得的各级财政资金情况或已正在申报的财政资金情况。</w:t>
      </w:r>
    </w:p>
    <w:p w14:paraId="1F089E1E">
      <w:pPr>
        <w:spacing w:line="57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 节能减排及综合利用效果分析</w:t>
      </w:r>
      <w:r>
        <w:rPr>
          <w:rFonts w:ascii="方正仿宋_GBK" w:hAnsi="方正仿宋_GBK" w:eastAsia="方正仿宋_GBK" w:cs="方正仿宋_GBK"/>
          <w:b/>
          <w:bCs/>
          <w:sz w:val="32"/>
          <w:szCs w:val="32"/>
        </w:rPr>
        <w:t xml:space="preserve"> </w:t>
      </w:r>
    </w:p>
    <w:p w14:paraId="28A6A20B">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包括技术来源及先进性评价、解决的主要问题等。重点分析项目实施前后，项目产生的资源综合利用等经济、社会、环境效益评价。</w:t>
      </w:r>
    </w:p>
    <w:p w14:paraId="0468B6C6">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上述项目实现效益情况需附上有关佐证材料和实现经济效益的计算过程。</w:t>
      </w:r>
    </w:p>
    <w:p w14:paraId="4644899E">
      <w:pPr>
        <w:spacing w:line="57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 项目建设及验收情况</w:t>
      </w:r>
      <w:r>
        <w:rPr>
          <w:rFonts w:ascii="方正仿宋_GBK" w:hAnsi="方正仿宋_GBK" w:eastAsia="方正仿宋_GBK" w:cs="方正仿宋_GBK"/>
          <w:b/>
          <w:bCs/>
          <w:sz w:val="32"/>
          <w:szCs w:val="32"/>
        </w:rPr>
        <w:t xml:space="preserve"> </w:t>
      </w:r>
    </w:p>
    <w:p w14:paraId="542F796F">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建设过程及项目验收的具体情况（含开工、验收等关键时间节点）。</w:t>
      </w:r>
      <w:del w:id="1" w:author="阿卷" w:date="2025-06-23T13:00:07Z">
        <w:r>
          <w:rPr>
            <w:rFonts w:hint="eastAsia" w:ascii="仿宋_GB2312" w:hAnsi="仿宋_GB2312" w:eastAsia="仿宋_GB2312" w:cs="仿宋_GB2312"/>
            <w:color w:val="0000FF"/>
            <w:kern w:val="0"/>
            <w:sz w:val="32"/>
            <w:szCs w:val="32"/>
          </w:rPr>
          <w:delText>项目是否已完成既定的投资计划和主要建设内容</w:delText>
        </w:r>
      </w:del>
      <w:del w:id="2" w:author="阿卷" w:date="2025-06-23T13:00:07Z">
        <w:r>
          <w:rPr>
            <w:rFonts w:hint="eastAsia" w:ascii="仿宋_GB2312" w:hAnsi="仿宋_GB2312" w:eastAsia="仿宋_GB2312" w:cs="仿宋_GB2312"/>
            <w:color w:val="0000FF"/>
            <w:kern w:val="0"/>
            <w:sz w:val="32"/>
            <w:szCs w:val="32"/>
            <w:lang w:eastAsia="zh-CN"/>
          </w:rPr>
          <w:delText>，</w:delText>
        </w:r>
      </w:del>
      <w:del w:id="3" w:author="阿卷" w:date="2025-06-23T13:00:07Z">
        <w:r>
          <w:rPr>
            <w:rFonts w:hint="eastAsia" w:ascii="仿宋_GB2312" w:hAnsi="仿宋_GB2312" w:eastAsia="仿宋_GB2312" w:cs="仿宋_GB2312"/>
            <w:color w:val="000000"/>
            <w:kern w:val="0"/>
            <w:sz w:val="32"/>
            <w:szCs w:val="32"/>
          </w:rPr>
          <w:delText>是否完成项目主要建设内容以及</w:delText>
        </w:r>
      </w:del>
      <w:del w:id="4" w:author="阿卷" w:date="2025-06-23T13:00:07Z">
        <w:r>
          <w:rPr>
            <w:rFonts w:hint="eastAsia" w:ascii="仿宋_GB2312" w:hAnsi="仿宋_GB2312" w:eastAsia="仿宋_GB2312" w:cs="仿宋_GB2312"/>
            <w:color w:val="0000FF"/>
            <w:kern w:val="0"/>
            <w:sz w:val="32"/>
            <w:szCs w:val="32"/>
          </w:rPr>
          <w:delText>预期的</w:delText>
        </w:r>
      </w:del>
      <w:del w:id="5" w:author="阿卷" w:date="2025-06-23T13:00:07Z">
        <w:r>
          <w:rPr>
            <w:rFonts w:hint="eastAsia" w:ascii="仿宋_GB2312" w:hAnsi="仿宋_GB2312" w:eastAsia="仿宋_GB2312" w:cs="仿宋_GB2312"/>
            <w:color w:val="000000"/>
            <w:kern w:val="0"/>
            <w:sz w:val="32"/>
            <w:szCs w:val="32"/>
          </w:rPr>
          <w:delText>经济社会环境指标、项目实际完工时间，项目单位整体生产运营等总体情况概述，分析取得的经验做法和存在的问题不足。</w:delText>
        </w:r>
      </w:del>
    </w:p>
    <w:p w14:paraId="4860A28A">
      <w:pPr>
        <w:spacing w:line="600" w:lineRule="exact"/>
        <w:ind w:firstLine="643"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5.其它需要说明的事项</w:t>
      </w:r>
      <w:r>
        <w:rPr>
          <w:rFonts w:hint="eastAsia" w:ascii="仿宋_GB2312" w:hAnsi="仿宋_GB2312" w:eastAsia="仿宋_GB2312" w:cs="仿宋_GB2312"/>
          <w:color w:val="000000"/>
          <w:kern w:val="0"/>
          <w:sz w:val="32"/>
          <w:szCs w:val="32"/>
        </w:rPr>
        <w:t xml:space="preserve"> </w:t>
      </w:r>
    </w:p>
    <w:p w14:paraId="3E485456">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如涉及新建、改建、扩建投资项目的，应对项目办理节能审查情况做出详细说明，确保入库支持项目符合固定资产投资项目节能审查相关要求。</w:t>
      </w:r>
    </w:p>
    <w:p w14:paraId="3C526C12">
      <w:pPr>
        <w:spacing w:line="570" w:lineRule="exact"/>
        <w:ind w:firstLine="640" w:firstLineChars="200"/>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32"/>
          <w:szCs w:val="32"/>
        </w:rPr>
        <w:t>（</w:t>
      </w:r>
      <w:r>
        <w:rPr>
          <w:rFonts w:hint="eastAsia" w:ascii="方正楷体_GBK" w:hAnsi="方正楷体_GBK" w:eastAsia="方正楷体_GBK" w:cs="方正楷体_GBK"/>
          <w:color w:val="000000"/>
          <w:kern w:val="0"/>
          <w:sz w:val="32"/>
          <w:szCs w:val="32"/>
          <w:lang w:eastAsia="zh-CN"/>
        </w:rPr>
        <w:t>五</w:t>
      </w:r>
      <w:r>
        <w:rPr>
          <w:rFonts w:hint="eastAsia" w:ascii="方正楷体_GBK" w:hAnsi="方正楷体_GBK" w:eastAsia="方正楷体_GBK" w:cs="方正楷体_GBK"/>
          <w:color w:val="000000"/>
          <w:kern w:val="0"/>
          <w:sz w:val="32"/>
          <w:szCs w:val="32"/>
        </w:rPr>
        <w:t>）申请报告附件</w:t>
      </w:r>
    </w:p>
    <w:p w14:paraId="4108B2B9">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1.由主管部门出具的备案、核准或审批文件；</w:t>
      </w:r>
    </w:p>
    <w:p w14:paraId="498AF3A2">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2.工业企业营业执照复印件；</w:t>
      </w:r>
    </w:p>
    <w:p w14:paraId="1A2BCB41">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3.项目固定资产投入凭证。对购置的设备</w:t>
      </w:r>
      <w:bookmarkStart w:id="4" w:name="OLE_LINK4"/>
      <w:r>
        <w:rPr>
          <w:rFonts w:hint="eastAsia" w:ascii="仿宋_GB2312" w:hAnsi="仿宋_GB2312" w:eastAsia="仿宋_GB2312" w:cs="仿宋_GB2312"/>
          <w:color w:val="000000"/>
          <w:kern w:val="0"/>
          <w:sz w:val="32"/>
          <w:szCs w:val="32"/>
        </w:rPr>
        <w:t>（不含非生产性交通运输车辆购置）</w:t>
      </w:r>
      <w:bookmarkEnd w:id="4"/>
      <w:r>
        <w:rPr>
          <w:rFonts w:hint="eastAsia" w:ascii="仿宋_GB2312" w:hAnsi="仿宋_GB2312" w:eastAsia="仿宋_GB2312" w:cs="仿宋_GB2312"/>
          <w:color w:val="000000"/>
          <w:kern w:val="0"/>
          <w:sz w:val="32"/>
          <w:szCs w:val="32"/>
        </w:rPr>
        <w:t>，提供购置设备清单（设备名称、规格型号、品牌、数量及价格等）、设备发票、支付凭证、设备照片、铭牌照片、购置合同、转固凭证等，并填写明细表（见附件3-1）；申请奖补的设备铭牌信息与固定资产明细表、发票原则上保持对应，如不一致，企业应对不一致情况进行说明；</w:t>
      </w:r>
      <w:r>
        <w:rPr>
          <w:rFonts w:hint="eastAsia" w:ascii="仿宋_GB2312" w:hAnsi="仿宋_GB2312" w:eastAsia="仿宋_GB2312" w:cs="仿宋_GB2312"/>
          <w:b/>
          <w:bCs/>
          <w:color w:val="000000"/>
          <w:kern w:val="0"/>
          <w:sz w:val="32"/>
          <w:szCs w:val="32"/>
        </w:rPr>
        <w:t>以购置合同为单元</w:t>
      </w:r>
      <w:r>
        <w:rPr>
          <w:rFonts w:hint="eastAsia" w:ascii="仿宋_GB2312" w:hAnsi="仿宋_GB2312" w:eastAsia="仿宋_GB2312" w:cs="仿宋_GB2312"/>
          <w:color w:val="000000"/>
          <w:kern w:val="0"/>
          <w:sz w:val="32"/>
          <w:szCs w:val="32"/>
        </w:rPr>
        <w:t>，按照明细表顺序逐项附上购置合同、设备发票、支付凭证、转固凭证、设备照片及铭牌照片等；</w:t>
      </w:r>
    </w:p>
    <w:p w14:paraId="2C14D643">
      <w:pPr>
        <w:spacing w:line="600" w:lineRule="exact"/>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4.承诺书（见附件4）</w:t>
      </w:r>
      <w:r>
        <w:rPr>
          <w:rFonts w:hint="eastAsia" w:ascii="仿宋_GB2312" w:hAnsi="仿宋_GB2312" w:eastAsia="仿宋_GB2312" w:cs="仿宋_GB2312"/>
          <w:color w:val="000000"/>
          <w:kern w:val="0"/>
          <w:sz w:val="32"/>
          <w:szCs w:val="32"/>
          <w:lang w:eastAsia="zh-CN"/>
        </w:rPr>
        <w:t>；</w:t>
      </w:r>
    </w:p>
    <w:p w14:paraId="4085B0B6">
      <w:pPr>
        <w:spacing w:line="600" w:lineRule="exact"/>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5.项目节能审查</w:t>
      </w:r>
      <w:r>
        <w:rPr>
          <w:rFonts w:hint="eastAsia" w:ascii="仿宋_GB2312" w:hAnsi="仿宋_GB2312" w:eastAsia="仿宋_GB2312" w:cs="仿宋_GB2312"/>
          <w:color w:val="000000"/>
          <w:kern w:val="0"/>
          <w:sz w:val="32"/>
          <w:szCs w:val="32"/>
          <w:lang w:eastAsia="zh-CN"/>
        </w:rPr>
        <w:t>情况；</w:t>
      </w:r>
    </w:p>
    <w:p w14:paraId="366C9D62">
      <w:pPr>
        <w:spacing w:line="600" w:lineRule="exact"/>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无违法违规证明公共信用信息报告（项目单位登录“信用广东”https://credit.gd.gov.cn/index.html，勾选建筑市场监管、安全生产、税务、自然资源、生态环境、能源等相关领域，查询近五年记录并下载；如在报告查询期内某个领域无法出具证明报告，企业应对该领域违法违规情况进行说明，如已完成行政处罚信息信用修复，应提供相关佐证材料）</w:t>
      </w:r>
      <w:r>
        <w:rPr>
          <w:rFonts w:hint="eastAsia" w:ascii="仿宋_GB2312" w:hAnsi="仿宋_GB2312" w:eastAsia="仿宋_GB2312" w:cs="仿宋_GB2312"/>
          <w:color w:val="000000"/>
          <w:kern w:val="0"/>
          <w:sz w:val="32"/>
          <w:szCs w:val="32"/>
          <w:lang w:eastAsia="zh-CN"/>
        </w:rPr>
        <w:t>；</w:t>
      </w:r>
    </w:p>
    <w:p w14:paraId="7FDE98A8">
      <w:pPr>
        <w:spacing w:line="600" w:lineRule="exact"/>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.经办人身份证明：当经办人为法定代表人时提供经办人身份证、法定代表人（负责人）证明文件；当经办人为非法定代表人时提供法定代表人（负责人）授权委托书和经办人、法定代表人身份证</w:t>
      </w:r>
      <w:r>
        <w:rPr>
          <w:rFonts w:hint="eastAsia" w:ascii="仿宋_GB2312" w:hAnsi="仿宋_GB2312" w:eastAsia="仿宋_GB2312" w:cs="仿宋_GB2312"/>
          <w:color w:val="000000"/>
          <w:kern w:val="0"/>
          <w:sz w:val="32"/>
          <w:szCs w:val="32"/>
          <w:lang w:eastAsia="zh-CN"/>
        </w:rPr>
        <w:t>；</w:t>
      </w:r>
    </w:p>
    <w:p w14:paraId="19935FFE">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.项目单位认为需提供的其他材料。</w:t>
      </w:r>
    </w:p>
    <w:p w14:paraId="48D24082">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编制、装订及其他要求。</w:t>
      </w:r>
      <w:r>
        <w:rPr>
          <w:rFonts w:hint="eastAsia" w:ascii="仿宋_GB2312" w:hAnsi="仿宋_GB2312" w:eastAsia="仿宋_GB2312" w:cs="仿宋_GB2312"/>
          <w:b/>
          <w:bCs/>
          <w:color w:val="000000"/>
          <w:kern w:val="0"/>
          <w:sz w:val="32"/>
          <w:szCs w:val="32"/>
        </w:rPr>
        <w:t>申报材料应真实、规范、完整、清晰，</w:t>
      </w:r>
      <w:r>
        <w:rPr>
          <w:rFonts w:hint="eastAsia" w:ascii="仿宋_GB2312" w:hAnsi="仿宋_GB2312" w:eastAsia="仿宋_GB2312" w:cs="仿宋_GB2312"/>
          <w:color w:val="000000"/>
          <w:kern w:val="0"/>
          <w:sz w:val="32"/>
          <w:szCs w:val="32"/>
        </w:rPr>
        <w:t>包括：申报材料统一采用 A4 纸双面打印或复印；必须编制页码、目录，装订成册（胶装，不要使用非纸类封皮和夹套），加盖公章和骑缝章，提供复印件的，应</w:t>
      </w:r>
      <w:r>
        <w:rPr>
          <w:rFonts w:hint="eastAsia" w:ascii="仿宋_GB2312" w:hAnsi="仿宋_GB2312" w:eastAsia="仿宋_GB2312" w:cs="仿宋_GB2312"/>
          <w:b/>
          <w:bCs/>
          <w:color w:val="000000"/>
          <w:kern w:val="0"/>
          <w:sz w:val="32"/>
          <w:szCs w:val="32"/>
        </w:rPr>
        <w:t>逐页注明</w:t>
      </w:r>
      <w:r>
        <w:rPr>
          <w:rFonts w:hint="eastAsia" w:ascii="仿宋_GB2312" w:hAnsi="仿宋_GB2312" w:eastAsia="仿宋_GB2312" w:cs="仿宋_GB2312"/>
          <w:color w:val="000000"/>
          <w:kern w:val="0"/>
          <w:sz w:val="32"/>
          <w:szCs w:val="32"/>
        </w:rPr>
        <w:t>“此件由我公司（单位）提供，与原件相符，对其真实性负责”字样；若申报材料中存在字迹模糊、无法辨别的内容，其责任及后果由申报单位自行承担。</w:t>
      </w:r>
      <w:r>
        <w:rPr>
          <w:rFonts w:hint="default" w:ascii="仿宋_GB2312" w:hAnsi="仿宋_GB2312" w:eastAsia="仿宋_GB2312" w:cs="仿宋_GB2312"/>
          <w:sz w:val="32"/>
          <w:szCs w:val="32"/>
          <w:highlight w:val="none"/>
          <w:lang w:val="en-US" w:eastAsia="zh-CN"/>
        </w:rPr>
        <w:t>如出现弄虚作假等情况，一经查实，将依法追究相关责任</w:t>
      </w:r>
      <w:r>
        <w:rPr>
          <w:rFonts w:hint="eastAsia" w:ascii="仿宋_GB2312" w:hAnsi="仿宋_GB2312" w:eastAsia="仿宋_GB2312" w:cs="仿宋_GB2312"/>
          <w:sz w:val="32"/>
          <w:szCs w:val="32"/>
          <w:highlight w:val="none"/>
          <w:lang w:val="en-US" w:eastAsia="zh-CN"/>
        </w:rPr>
        <w:t>。系统上传资料、纸质材料、电子文档三者必须保持一致，以用于项目获资助后的绩效评价、审计检查等事中事后监督管理工作。</w:t>
      </w:r>
    </w:p>
    <w:p w14:paraId="45019178">
      <w:pPr>
        <w:spacing w:line="570" w:lineRule="exact"/>
        <w:ind w:firstLine="640" w:firstLineChars="200"/>
        <w:rPr>
          <w:rFonts w:hint="eastAsia" w:eastAsia="黑体"/>
          <w:color w:val="000000"/>
          <w:kern w:val="0"/>
          <w:sz w:val="32"/>
          <w:szCs w:val="32"/>
        </w:rPr>
      </w:pPr>
      <w:r>
        <w:rPr>
          <w:rFonts w:hint="eastAsia" w:eastAsia="黑体"/>
          <w:color w:val="000000"/>
          <w:kern w:val="0"/>
          <w:sz w:val="32"/>
          <w:szCs w:val="32"/>
        </w:rPr>
        <w:t>二、项目评审流程及要求</w:t>
      </w:r>
    </w:p>
    <w:p w14:paraId="6836850E">
      <w:pPr>
        <w:spacing w:line="570" w:lineRule="exact"/>
        <w:ind w:firstLine="640" w:firstLineChars="200"/>
        <w:rPr>
          <w:rFonts w:hint="eastAsia" w:ascii="仿宋_GB2312" w:hAnsi="仿宋_GB2312" w:eastAsia="仿宋_GB2312" w:cs="仿宋_GB2312"/>
          <w:color w:val="000000"/>
          <w:kern w:val="0"/>
          <w:sz w:val="32"/>
          <w:szCs w:val="32"/>
        </w:rPr>
      </w:pPr>
      <w:r>
        <w:rPr>
          <w:rFonts w:hint="eastAsia" w:ascii="方正楷体_GBK" w:hAnsi="方正楷体_GBK" w:eastAsia="方正楷体_GBK" w:cs="方正楷体_GBK"/>
          <w:sz w:val="32"/>
          <w:szCs w:val="32"/>
          <w:lang w:bidi="ar"/>
        </w:rPr>
        <w:t>（一）接收申请材料。</w:t>
      </w:r>
      <w:r>
        <w:rPr>
          <w:rFonts w:hint="eastAsia" w:ascii="仿宋_GB2312" w:hAnsi="仿宋_GB2312" w:eastAsia="仿宋_GB2312" w:cs="仿宋_GB2312"/>
          <w:b w:val="0"/>
          <w:bCs w:val="0"/>
          <w:color w:val="000000"/>
          <w:kern w:val="0"/>
          <w:sz w:val="32"/>
          <w:szCs w:val="32"/>
        </w:rPr>
        <w:t>凤泉湖高新区管委会和各县（区）工信主管部门按属地原则</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bidi="ar"/>
        </w:rPr>
        <w:t>负责接收项目单位提交的申请材料。</w:t>
      </w:r>
    </w:p>
    <w:p w14:paraId="0E9B4979">
      <w:pPr>
        <w:spacing w:line="570" w:lineRule="exact"/>
        <w:ind w:firstLine="640" w:firstLineChars="200"/>
        <w:rPr>
          <w:rFonts w:hint="eastAsia" w:ascii="方正仿宋_GBK" w:hAnsi="方正仿宋_GBK" w:eastAsia="方正仿宋_GBK" w:cs="方正仿宋_GBK"/>
          <w:b w:val="0"/>
          <w:bCs w:val="0"/>
          <w:color w:val="000000"/>
          <w:sz w:val="32"/>
          <w:szCs w:val="32"/>
          <w:rPrChange w:id="6" w:author="阿卷" w:date="2025-06-23T13:01:32Z">
            <w:rPr>
              <w:rFonts w:hint="eastAsia" w:ascii="方正仿宋_GBK" w:hAnsi="方正仿宋_GBK" w:eastAsia="方正仿宋_GBK" w:cs="方正仿宋_GBK"/>
              <w:b/>
              <w:bCs/>
              <w:color w:val="000000"/>
              <w:sz w:val="32"/>
              <w:szCs w:val="32"/>
            </w:rPr>
          </w:rPrChange>
        </w:rPr>
      </w:pPr>
      <w:r>
        <w:rPr>
          <w:rFonts w:hint="eastAsia" w:ascii="方正楷体_GBK" w:hAnsi="方正楷体_GBK" w:eastAsia="方正楷体_GBK" w:cs="方正楷体_GBK"/>
          <w:color w:val="000000"/>
          <w:sz w:val="32"/>
          <w:szCs w:val="32"/>
        </w:rPr>
        <w:t>（二）</w:t>
      </w:r>
      <w:r>
        <w:rPr>
          <w:rFonts w:hint="eastAsia" w:ascii="方正楷体_GBK" w:hAnsi="方正楷体_GBK" w:eastAsia="方正楷体_GBK" w:cs="方正楷体_GBK"/>
          <w:sz w:val="32"/>
          <w:szCs w:val="32"/>
          <w:lang w:bidi="ar"/>
        </w:rPr>
        <w:t>审核推荐。</w:t>
      </w:r>
      <w:r>
        <w:rPr>
          <w:rFonts w:hint="eastAsia" w:ascii="仿宋_GB2312" w:hAnsi="仿宋_GB2312" w:eastAsia="仿宋_GB2312" w:cs="仿宋_GB2312"/>
          <w:b w:val="0"/>
          <w:bCs w:val="0"/>
          <w:color w:val="000000"/>
          <w:kern w:val="0"/>
          <w:sz w:val="32"/>
          <w:szCs w:val="32"/>
          <w:lang w:bidi="ar"/>
        </w:rPr>
        <w:t>对</w:t>
      </w:r>
      <w:r>
        <w:rPr>
          <w:rFonts w:hint="eastAsia" w:ascii="仿宋_GB2312" w:hAnsi="仿宋_GB2312" w:eastAsia="仿宋_GB2312" w:cs="仿宋_GB2312"/>
          <w:b w:val="0"/>
          <w:bCs w:val="0"/>
          <w:color w:val="000000"/>
          <w:kern w:val="0"/>
          <w:sz w:val="32"/>
          <w:szCs w:val="32"/>
        </w:rPr>
        <w:t>企业提交的申报材料，凤泉湖高新区管委会和各县（区）工信主管部门要按照省、市通知的有关要求严格把关，对经审核符合要求的项目推荐上报，按照“谁推荐、谁负责”的原则对推荐上报结果负责。</w:t>
      </w:r>
      <w:del w:id="7" w:author="阿卷" w:date="2025-06-23T13:01:25Z">
        <w:r>
          <w:rPr>
            <w:rFonts w:hint="eastAsia" w:ascii="方正仿宋_GBK" w:hAnsi="方正仿宋_GBK" w:eastAsia="方正仿宋_GBK" w:cs="方正仿宋_GBK"/>
            <w:b w:val="0"/>
            <w:bCs w:val="0"/>
            <w:color w:val="000000"/>
            <w:sz w:val="32"/>
            <w:szCs w:val="32"/>
            <w:rPrChange w:id="8" w:author="阿卷" w:date="2025-06-23T13:01:32Z">
              <w:rPr>
                <w:rFonts w:hint="eastAsia" w:ascii="方正仿宋_GBK" w:hAnsi="方正仿宋_GBK" w:eastAsia="方正仿宋_GBK" w:cs="方正仿宋_GBK"/>
                <w:b/>
                <w:bCs/>
                <w:color w:val="000000"/>
                <w:sz w:val="32"/>
                <w:szCs w:val="32"/>
              </w:rPr>
            </w:rPrChange>
          </w:rPr>
          <w:delText>对企业《无违法违规证明公共信用信息报告》中要求提供但无法显示的领域的违法违规情况说明及信用修复情况，应根据项目单位说明情况征求相应部门意见后进行确认。</w:delText>
        </w:r>
      </w:del>
      <w:r>
        <w:rPr>
          <w:rFonts w:hint="eastAsia" w:ascii="方正仿宋_GBK" w:hAnsi="方正仿宋_GBK" w:eastAsia="方正仿宋_GBK" w:cs="方正仿宋_GBK"/>
          <w:b w:val="0"/>
          <w:bCs w:val="0"/>
          <w:color w:val="000000"/>
          <w:sz w:val="32"/>
          <w:szCs w:val="32"/>
          <w:rPrChange w:id="10" w:author="阿卷" w:date="2025-06-23T13:01:32Z">
            <w:rPr>
              <w:rFonts w:hint="eastAsia" w:ascii="方正仿宋_GBK" w:hAnsi="方正仿宋_GBK" w:eastAsia="方正仿宋_GBK" w:cs="方正仿宋_GBK"/>
              <w:b/>
              <w:bCs/>
              <w:color w:val="000000"/>
              <w:sz w:val="32"/>
              <w:szCs w:val="32"/>
            </w:rPr>
          </w:rPrChange>
        </w:rPr>
        <w:t>对经审核符合要求的项目按时向市工信局推荐。</w:t>
      </w:r>
    </w:p>
    <w:p w14:paraId="765E6332">
      <w:pPr>
        <w:widowControl/>
        <w:spacing w:line="570" w:lineRule="exact"/>
        <w:ind w:firstLine="640" w:firstLineChars="200"/>
        <w:rPr>
          <w:rFonts w:hint="eastAsia" w:ascii="仿宋_GB2312" w:hAnsi="仿宋_GB2312" w:eastAsia="仿宋_GB2312" w:cs="仿宋_GB2312"/>
          <w:color w:val="0000FF"/>
          <w:kern w:val="0"/>
          <w:sz w:val="32"/>
          <w:szCs w:val="32"/>
        </w:rPr>
      </w:pPr>
      <w:r>
        <w:rPr>
          <w:rFonts w:hint="eastAsia" w:ascii="方正楷体_GBK" w:hAnsi="方正楷体_GBK" w:eastAsia="方正楷体_GBK" w:cs="方正楷体_GBK"/>
          <w:sz w:val="32"/>
          <w:szCs w:val="32"/>
          <w:lang w:bidi="ar"/>
        </w:rPr>
        <w:t>（三）成立专家组开展评审。</w:t>
      </w:r>
      <w:r>
        <w:rPr>
          <w:rFonts w:hint="eastAsia" w:ascii="仿宋_GB2312" w:hAnsi="仿宋_GB2312" w:eastAsia="仿宋_GB2312" w:cs="仿宋_GB2312"/>
          <w:color w:val="000000"/>
          <w:kern w:val="0"/>
          <w:sz w:val="32"/>
          <w:szCs w:val="32"/>
        </w:rPr>
        <w:t>项目组织部门成立专家组开展入库评审。专家组一般采取资料审查、会议评审和现场核查相结合进行，开展评审时应重点核对确认企业申请奖补的设备铭牌信息与固定资产明细表、发票是否原则上保持一致，专家组到项目实施现场核查后应出具专家现场核查评价表（见附件2-4）。评审完成后，专家组</w:t>
      </w:r>
      <w:del w:id="11" w:author="阿卷" w:date="2025-06-23T13:03:36Z">
        <w:r>
          <w:rPr>
            <w:rFonts w:hint="eastAsia" w:ascii="仿宋_GB2312" w:hAnsi="仿宋_GB2312" w:eastAsia="仿宋_GB2312" w:cs="仿宋_GB2312"/>
            <w:color w:val="000000"/>
            <w:kern w:val="0"/>
            <w:sz w:val="32"/>
            <w:szCs w:val="32"/>
          </w:rPr>
          <w:delText>应明确打分结果并综合形成评审意见</w:delText>
        </w:r>
      </w:del>
      <w:ins w:id="12" w:author="阿卷" w:date="2025-06-23T13:03:36Z">
        <w:r>
          <w:rPr>
            <w:rFonts w:hint="eastAsia" w:ascii="仿宋_GB2312" w:hAnsi="仿宋_GB2312" w:eastAsia="仿宋_GB2312" w:cs="仿宋_GB2312"/>
            <w:color w:val="000000"/>
            <w:kern w:val="0"/>
            <w:sz w:val="32"/>
            <w:szCs w:val="32"/>
            <w:lang w:eastAsia="zh-CN"/>
          </w:rPr>
          <w:t>形成</w:t>
        </w:r>
      </w:ins>
      <w:ins w:id="13" w:author="阿卷" w:date="2025-06-23T13:03:39Z">
        <w:r>
          <w:rPr>
            <w:rFonts w:hint="eastAsia" w:ascii="仿宋_GB2312" w:hAnsi="仿宋_GB2312" w:eastAsia="仿宋_GB2312" w:cs="仿宋_GB2312"/>
            <w:color w:val="000000"/>
            <w:kern w:val="0"/>
            <w:sz w:val="32"/>
            <w:szCs w:val="32"/>
            <w:lang w:eastAsia="zh-CN"/>
          </w:rPr>
          <w:t>项目</w:t>
        </w:r>
      </w:ins>
      <w:ins w:id="14" w:author="阿卷" w:date="2025-06-23T13:03:42Z">
        <w:r>
          <w:rPr>
            <w:rFonts w:hint="eastAsia" w:ascii="仿宋_GB2312" w:hAnsi="仿宋_GB2312" w:eastAsia="仿宋_GB2312" w:cs="仿宋_GB2312"/>
            <w:color w:val="000000"/>
            <w:kern w:val="0"/>
            <w:sz w:val="32"/>
            <w:szCs w:val="32"/>
            <w:lang w:eastAsia="zh-CN"/>
          </w:rPr>
          <w:t>入库</w:t>
        </w:r>
      </w:ins>
      <w:ins w:id="15" w:author="阿卷" w:date="2025-06-23T13:03:43Z">
        <w:r>
          <w:rPr>
            <w:rFonts w:hint="eastAsia" w:ascii="仿宋_GB2312" w:hAnsi="仿宋_GB2312" w:eastAsia="仿宋_GB2312" w:cs="仿宋_GB2312"/>
            <w:color w:val="000000"/>
            <w:kern w:val="0"/>
            <w:sz w:val="32"/>
            <w:szCs w:val="32"/>
            <w:lang w:eastAsia="zh-CN"/>
          </w:rPr>
          <w:t>和</w:t>
        </w:r>
      </w:ins>
      <w:ins w:id="16" w:author="阿卷" w:date="2025-06-23T13:03:47Z">
        <w:r>
          <w:rPr>
            <w:rFonts w:hint="eastAsia" w:ascii="仿宋_GB2312" w:hAnsi="仿宋_GB2312" w:eastAsia="仿宋_GB2312" w:cs="仿宋_GB2312"/>
            <w:color w:val="000000"/>
            <w:kern w:val="0"/>
            <w:sz w:val="32"/>
            <w:szCs w:val="32"/>
            <w:lang w:eastAsia="zh-CN"/>
          </w:rPr>
          <w:t>优先</w:t>
        </w:r>
      </w:ins>
      <w:ins w:id="17" w:author="阿卷" w:date="2025-06-23T13:03:49Z">
        <w:r>
          <w:rPr>
            <w:rFonts w:hint="eastAsia" w:ascii="仿宋_GB2312" w:hAnsi="仿宋_GB2312" w:eastAsia="仿宋_GB2312" w:cs="仿宋_GB2312"/>
            <w:color w:val="000000"/>
            <w:kern w:val="0"/>
            <w:sz w:val="32"/>
            <w:szCs w:val="32"/>
            <w:lang w:eastAsia="zh-CN"/>
          </w:rPr>
          <w:t>排序</w:t>
        </w:r>
      </w:ins>
      <w:ins w:id="18" w:author="阿卷" w:date="2025-06-23T13:03:50Z">
        <w:r>
          <w:rPr>
            <w:rFonts w:hint="eastAsia" w:ascii="仿宋_GB2312" w:hAnsi="仿宋_GB2312" w:eastAsia="仿宋_GB2312" w:cs="仿宋_GB2312"/>
            <w:color w:val="000000"/>
            <w:kern w:val="0"/>
            <w:sz w:val="32"/>
            <w:szCs w:val="32"/>
            <w:lang w:eastAsia="zh-CN"/>
          </w:rPr>
          <w:t>结论</w:t>
        </w:r>
      </w:ins>
      <w:r>
        <w:rPr>
          <w:rFonts w:hint="eastAsia" w:ascii="仿宋_GB2312" w:hAnsi="仿宋_GB2312" w:eastAsia="仿宋_GB2312" w:cs="仿宋_GB2312"/>
          <w:color w:val="000000"/>
          <w:kern w:val="0"/>
          <w:sz w:val="32"/>
          <w:szCs w:val="32"/>
        </w:rPr>
        <w:t>（见附件2-5）。</w:t>
      </w:r>
    </w:p>
    <w:p w14:paraId="7D9FD5C3">
      <w:pPr>
        <w:widowControl/>
        <w:spacing w:line="570" w:lineRule="exact"/>
        <w:ind w:firstLine="640" w:firstLineChars="200"/>
        <w:rPr>
          <w:rFonts w:hint="eastAsia" w:ascii="仿宋_GB2312" w:hAnsi="仿宋_GB2312" w:eastAsia="仿宋_GB2312" w:cs="仿宋_GB2312"/>
          <w:color w:val="000000"/>
          <w:kern w:val="0"/>
          <w:sz w:val="32"/>
          <w:szCs w:val="32"/>
        </w:rPr>
      </w:pPr>
      <w:r>
        <w:rPr>
          <w:rFonts w:hint="eastAsia" w:ascii="方正楷体_GBK" w:hAnsi="方正楷体_GBK" w:eastAsia="方正楷体_GBK" w:cs="方正楷体_GBK"/>
          <w:sz w:val="32"/>
          <w:szCs w:val="32"/>
          <w:lang w:bidi="ar"/>
        </w:rPr>
        <w:t>（</w:t>
      </w:r>
      <w:r>
        <w:rPr>
          <w:rFonts w:hint="eastAsia" w:ascii="方正楷体_GBK" w:hAnsi="方正楷体_GBK" w:eastAsia="方正楷体_GBK" w:cs="方正楷体_GBK"/>
          <w:sz w:val="32"/>
          <w:szCs w:val="32"/>
          <w:lang w:eastAsia="zh-CN" w:bidi="ar"/>
        </w:rPr>
        <w:t>四</w:t>
      </w:r>
      <w:r>
        <w:rPr>
          <w:rFonts w:hint="eastAsia" w:ascii="方正楷体_GBK" w:hAnsi="方正楷体_GBK" w:eastAsia="方正楷体_GBK" w:cs="方正楷体_GBK"/>
          <w:sz w:val="32"/>
          <w:szCs w:val="32"/>
          <w:lang w:bidi="ar"/>
        </w:rPr>
        <w:t>）项目评审实行回避制度。</w:t>
      </w:r>
      <w:r>
        <w:rPr>
          <w:rFonts w:hint="eastAsia" w:ascii="仿宋_GB2312" w:hAnsi="仿宋_GB2312" w:eastAsia="仿宋_GB2312" w:cs="仿宋_GB2312"/>
          <w:color w:val="000000"/>
          <w:kern w:val="0"/>
          <w:sz w:val="32"/>
          <w:szCs w:val="32"/>
        </w:rPr>
        <w:t>与项目单位有利害关系或有其他关系可能影响评审结果的人员，不得作为专家组成员参与项目评审。评审专家人数原则上为单数，一般由5位以上（含5位）专家组成，且来自不同单位，其中应至少有2名财务管理专家，原则上至少3名专家具有高级职称。参加评审的相关人员，应严格遵守保密协定，未经权利人许可，不得披露、使用或允许他人使用、转让评审过程中知悉的项目单位商业和技术秘密。</w:t>
      </w:r>
    </w:p>
    <w:p w14:paraId="77D88A4E">
      <w:pPr>
        <w:widowControl/>
        <w:spacing w:line="570" w:lineRule="exact"/>
        <w:ind w:firstLine="640" w:firstLineChars="200"/>
        <w:rPr>
          <w:rFonts w:hint="eastAsia" w:ascii="仿宋_GB2312" w:hAnsi="仿宋_GB2312" w:eastAsia="仿宋_GB2312" w:cs="仿宋_GB2312"/>
          <w:color w:val="000000"/>
          <w:kern w:val="0"/>
          <w:sz w:val="32"/>
          <w:szCs w:val="32"/>
        </w:rPr>
      </w:pPr>
    </w:p>
    <w:p w14:paraId="0814A16C">
      <w:pPr>
        <w:widowControl/>
        <w:spacing w:line="570" w:lineRule="exact"/>
        <w:ind w:left="2558" w:leftChars="304" w:hanging="1920" w:hangingChars="6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附件：2-1. 2026年绿美广东生态建设重点任务保障专项资金项目（绿色循环发展）入库申请报告封面</w:t>
      </w:r>
    </w:p>
    <w:p w14:paraId="6EA68D48">
      <w:pPr>
        <w:widowControl/>
        <w:spacing w:line="570" w:lineRule="exact"/>
        <w:ind w:firstLine="1600" w:firstLineChars="5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2-2. 企业基本情况表</w:t>
      </w:r>
    </w:p>
    <w:p w14:paraId="7F631E41">
      <w:pPr>
        <w:widowControl/>
        <w:spacing w:line="570" w:lineRule="exact"/>
        <w:ind w:firstLine="1600" w:firstLineChars="5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2-3.项目基本情况表</w:t>
      </w:r>
    </w:p>
    <w:p w14:paraId="1B73D4D0">
      <w:pPr>
        <w:widowControl/>
        <w:spacing w:line="570" w:lineRule="exact"/>
        <w:ind w:firstLine="1600" w:firstLineChars="5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2-4. 专家现场核查评价表</w:t>
      </w:r>
    </w:p>
    <w:p w14:paraId="463F6EB9">
      <w:pPr>
        <w:widowControl/>
        <w:spacing w:line="570" w:lineRule="exact"/>
        <w:ind w:firstLine="1600" w:firstLineChars="5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2-5. 项目评审意见（参考格式）</w:t>
      </w:r>
    </w:p>
    <w:p w14:paraId="4BF9CBA9">
      <w:pPr>
        <w:widowControl/>
        <w:spacing w:line="570" w:lineRule="exact"/>
        <w:ind w:firstLine="640" w:firstLineChars="200"/>
        <w:rPr>
          <w:rFonts w:hint="eastAsia" w:ascii="仿宋_GB2312" w:hAnsi="仿宋_GB2312" w:eastAsia="仿宋_GB2312" w:cs="仿宋_GB2312"/>
          <w:color w:val="000000"/>
          <w:kern w:val="0"/>
          <w:sz w:val="32"/>
          <w:szCs w:val="32"/>
        </w:rPr>
      </w:pPr>
    </w:p>
    <w:p w14:paraId="2B7056A6">
      <w:pPr>
        <w:widowControl/>
        <w:spacing w:line="570" w:lineRule="exact"/>
        <w:ind w:firstLine="640" w:firstLineChars="200"/>
        <w:rPr>
          <w:rFonts w:hint="eastAsia" w:ascii="仿宋_GB2312" w:hAnsi="仿宋_GB2312" w:eastAsia="仿宋_GB2312" w:cs="仿宋_GB2312"/>
          <w:color w:val="000000"/>
          <w:kern w:val="0"/>
          <w:sz w:val="32"/>
          <w:szCs w:val="32"/>
        </w:rPr>
        <w:sectPr>
          <w:pgSz w:w="11906" w:h="16838"/>
          <w:pgMar w:top="1440" w:right="1800" w:bottom="1440" w:left="1800" w:header="851" w:footer="992" w:gutter="0"/>
          <w:cols w:space="720" w:num="1"/>
          <w:docGrid w:type="lines" w:linePitch="312" w:charSpace="0"/>
        </w:sectPr>
      </w:pPr>
    </w:p>
    <w:p w14:paraId="1B96CEBF">
      <w:pPr>
        <w:widowControl/>
        <w:shd w:val="clear" w:color="auto" w:fill="FFFFFF"/>
        <w:spacing w:line="540" w:lineRule="atLeast"/>
        <w:jc w:val="left"/>
        <w:rPr>
          <w:rFonts w:eastAsia="仿宋_GB2312"/>
          <w:kern w:val="0"/>
          <w:sz w:val="32"/>
          <w:szCs w:val="32"/>
          <w:shd w:val="clear" w:color="auto" w:fill="FFFFFF"/>
          <w:lang w:val="en-US"/>
        </w:rPr>
      </w:pPr>
      <w:r>
        <w:rPr>
          <w:rFonts w:hint="eastAsia" w:ascii="黑体" w:hAnsi="黑体" w:eastAsia="黑体" w:cs="黑体"/>
          <w:kern w:val="0"/>
          <w:sz w:val="32"/>
          <w:szCs w:val="32"/>
          <w:shd w:val="clear" w:color="auto" w:fill="FFFFFF"/>
        </w:rPr>
        <w:t>附件</w:t>
      </w:r>
      <w:r>
        <w:rPr>
          <w:rFonts w:hint="eastAsia" w:ascii="黑体" w:hAnsi="黑体" w:eastAsia="黑体" w:cs="黑体"/>
          <w:kern w:val="0"/>
          <w:sz w:val="32"/>
          <w:szCs w:val="32"/>
          <w:shd w:val="clear" w:color="auto" w:fill="FFFFFF"/>
          <w:lang w:val="en-US" w:eastAsia="zh-CN"/>
        </w:rPr>
        <w:t>1</w:t>
      </w:r>
    </w:p>
    <w:p w14:paraId="2E86A9AA">
      <w:pPr>
        <w:widowControl/>
        <w:jc w:val="center"/>
        <w:rPr>
          <w:rFonts w:eastAsia="黑体"/>
          <w:b/>
          <w:bCs/>
          <w:kern w:val="0"/>
          <w:sz w:val="32"/>
          <w:szCs w:val="32"/>
        </w:rPr>
      </w:pPr>
    </w:p>
    <w:p w14:paraId="3008DEB6">
      <w:pPr>
        <w:widowControl/>
        <w:spacing w:line="720" w:lineRule="auto"/>
        <w:jc w:val="center"/>
        <w:rPr>
          <w:rFonts w:eastAsia="黑体"/>
          <w:b w:val="0"/>
          <w:bCs w:val="0"/>
          <w:spacing w:val="84"/>
          <w:kern w:val="0"/>
          <w:sz w:val="52"/>
          <w:szCs w:val="52"/>
        </w:rPr>
      </w:pPr>
      <w:r>
        <w:rPr>
          <w:rFonts w:hint="eastAsia" w:hAnsi="黑体" w:eastAsia="黑体"/>
          <w:b w:val="0"/>
          <w:bCs w:val="0"/>
          <w:kern w:val="0"/>
          <w:sz w:val="52"/>
          <w:szCs w:val="52"/>
          <w:lang w:eastAsia="zh-CN"/>
        </w:rPr>
        <w:t>绿美广东生态建设重点任务保障专项资金</w:t>
      </w:r>
      <w:r>
        <w:rPr>
          <w:rFonts w:hint="eastAsia" w:hAnsi="黑体" w:eastAsia="黑体"/>
          <w:b w:val="0"/>
          <w:bCs w:val="0"/>
          <w:kern w:val="0"/>
          <w:sz w:val="52"/>
          <w:szCs w:val="52"/>
        </w:rPr>
        <w:t>项目（绿色循环发展）</w:t>
      </w:r>
    </w:p>
    <w:p w14:paraId="066C7EE7">
      <w:pPr>
        <w:widowControl/>
        <w:spacing w:line="720" w:lineRule="auto"/>
        <w:jc w:val="center"/>
        <w:rPr>
          <w:rFonts w:eastAsia="黑体"/>
          <w:b w:val="0"/>
          <w:bCs w:val="0"/>
          <w:kern w:val="0"/>
          <w:sz w:val="52"/>
          <w:szCs w:val="52"/>
        </w:rPr>
      </w:pPr>
      <w:r>
        <w:rPr>
          <w:rFonts w:hAnsi="黑体" w:eastAsia="黑体"/>
          <w:b w:val="0"/>
          <w:bCs w:val="0"/>
          <w:spacing w:val="84"/>
          <w:kern w:val="0"/>
          <w:sz w:val="52"/>
          <w:szCs w:val="52"/>
        </w:rPr>
        <w:t>申请报</w:t>
      </w:r>
      <w:r>
        <w:rPr>
          <w:rFonts w:hAnsi="黑体" w:eastAsia="黑体"/>
          <w:b w:val="0"/>
          <w:bCs w:val="0"/>
          <w:spacing w:val="1"/>
          <w:kern w:val="0"/>
          <w:sz w:val="52"/>
          <w:szCs w:val="52"/>
        </w:rPr>
        <w:t>告</w:t>
      </w:r>
    </w:p>
    <w:p w14:paraId="47CA7240">
      <w:pPr>
        <w:widowControl/>
        <w:spacing w:line="720" w:lineRule="auto"/>
        <w:jc w:val="center"/>
        <w:rPr>
          <w:rFonts w:hint="eastAsia" w:ascii="宋体" w:hAnsi="宋体" w:eastAsia="宋体" w:cs="宋体"/>
          <w:b w:val="0"/>
          <w:bCs w:val="0"/>
          <w:kern w:val="0"/>
          <w:sz w:val="30"/>
          <w:szCs w:val="30"/>
        </w:rPr>
      </w:pPr>
      <w:r>
        <w:rPr>
          <w:rFonts w:hint="eastAsia" w:ascii="宋体" w:hAnsi="宋体" w:eastAsia="宋体" w:cs="宋体"/>
          <w:b w:val="0"/>
          <w:bCs w:val="0"/>
          <w:kern w:val="0"/>
          <w:sz w:val="30"/>
          <w:szCs w:val="30"/>
        </w:rPr>
        <w:t>（</w:t>
      </w:r>
      <w:r>
        <w:rPr>
          <w:rFonts w:hint="eastAsia" w:ascii="宋体" w:hAnsi="宋体" w:eastAsia="宋体" w:cs="宋体"/>
          <w:b w:val="0"/>
          <w:bCs w:val="0"/>
          <w:kern w:val="0"/>
          <w:sz w:val="30"/>
          <w:szCs w:val="30"/>
          <w:lang w:eastAsia="zh-CN"/>
        </w:rPr>
        <w:t>2026年</w:t>
      </w:r>
      <w:r>
        <w:rPr>
          <w:rFonts w:hint="eastAsia" w:ascii="宋体" w:hAnsi="宋体" w:eastAsia="宋体" w:cs="宋体"/>
          <w:b w:val="0"/>
          <w:bCs w:val="0"/>
          <w:kern w:val="0"/>
          <w:sz w:val="30"/>
          <w:szCs w:val="30"/>
        </w:rPr>
        <w:t>）</w:t>
      </w:r>
    </w:p>
    <w:p w14:paraId="11D786AE">
      <w:pPr>
        <w:widowControl/>
        <w:spacing w:line="720" w:lineRule="auto"/>
        <w:jc w:val="center"/>
        <w:rPr>
          <w:rFonts w:eastAsia="黑体"/>
          <w:b/>
          <w:bCs/>
          <w:kern w:val="0"/>
          <w:sz w:val="84"/>
          <w:szCs w:val="84"/>
        </w:rPr>
      </w:pPr>
    </w:p>
    <w:p w14:paraId="025D406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黑体"/>
          <w:b w:val="0"/>
          <w:bCs w:val="0"/>
          <w:kern w:val="0"/>
          <w:sz w:val="21"/>
          <w:szCs w:val="21"/>
        </w:rPr>
      </w:pPr>
    </w:p>
    <w:p w14:paraId="3ACCB2B2">
      <w:pPr>
        <w:widowControl/>
        <w:autoSpaceDN w:val="0"/>
        <w:spacing w:line="360" w:lineRule="auto"/>
        <w:jc w:val="left"/>
        <w:rPr>
          <w:b w:val="0"/>
          <w:bCs w:val="0"/>
          <w:kern w:val="0"/>
          <w:sz w:val="30"/>
          <w:szCs w:val="30"/>
        </w:rPr>
      </w:pPr>
      <w:r>
        <w:rPr>
          <w:rFonts w:eastAsia="黑体"/>
          <w:b w:val="0"/>
          <w:bCs w:val="0"/>
          <w:kern w:val="0"/>
          <w:sz w:val="84"/>
          <w:szCs w:val="84"/>
        </w:rPr>
        <w:t xml:space="preserve">   </w:t>
      </w:r>
      <w:r>
        <w:rPr>
          <w:rFonts w:hAnsi="宋体"/>
          <w:b w:val="0"/>
          <w:bCs w:val="0"/>
          <w:kern w:val="0"/>
          <w:sz w:val="30"/>
          <w:szCs w:val="30"/>
        </w:rPr>
        <w:t>申报单位名称：</w:t>
      </w:r>
      <w:r>
        <w:rPr>
          <w:rFonts w:hint="eastAsia"/>
          <w:b w:val="0"/>
          <w:bCs w:val="0"/>
          <w:kern w:val="0"/>
          <w:sz w:val="30"/>
          <w:szCs w:val="30"/>
          <w:u w:val="single"/>
          <w:lang w:val="en-US" w:eastAsia="zh-CN"/>
        </w:rPr>
        <w:t xml:space="preserve"> </w:t>
      </w:r>
      <w:r>
        <w:rPr>
          <w:rFonts w:hAnsi="宋体"/>
          <w:b w:val="0"/>
          <w:bCs w:val="0"/>
          <w:kern w:val="0"/>
          <w:sz w:val="30"/>
          <w:szCs w:val="30"/>
          <w:u w:val="single"/>
        </w:rPr>
        <w:t>（单位公章）</w:t>
      </w:r>
      <w:r>
        <w:rPr>
          <w:rFonts w:hint="eastAsia" w:hAnsi="宋体"/>
          <w:b w:val="0"/>
          <w:bCs w:val="0"/>
          <w:kern w:val="0"/>
          <w:sz w:val="30"/>
          <w:szCs w:val="30"/>
          <w:u w:val="single"/>
          <w:lang w:val="en-US" w:eastAsia="zh-CN"/>
        </w:rPr>
        <w:t xml:space="preserve">           </w:t>
      </w:r>
      <w:r>
        <w:rPr>
          <w:b w:val="0"/>
          <w:bCs w:val="0"/>
          <w:kern w:val="0"/>
          <w:sz w:val="30"/>
          <w:szCs w:val="30"/>
        </w:rPr>
        <w:t xml:space="preserve">         </w:t>
      </w:r>
    </w:p>
    <w:p w14:paraId="3FF501DD">
      <w:pPr>
        <w:widowControl/>
        <w:autoSpaceDN w:val="0"/>
        <w:spacing w:line="360" w:lineRule="auto"/>
        <w:ind w:left="3358" w:hanging="3342" w:hangingChars="1096"/>
        <w:rPr>
          <w:rFonts w:hAnsi="宋体"/>
          <w:b w:val="0"/>
          <w:bCs w:val="0"/>
          <w:kern w:val="0"/>
          <w:sz w:val="30"/>
          <w:szCs w:val="30"/>
        </w:rPr>
      </w:pPr>
      <w:r>
        <w:rPr>
          <w:b w:val="0"/>
          <w:bCs w:val="0"/>
          <w:kern w:val="0"/>
          <w:sz w:val="30"/>
          <w:szCs w:val="30"/>
        </w:rPr>
        <w:t xml:space="preserve">        </w:t>
      </w:r>
      <w:r>
        <w:rPr>
          <w:rFonts w:hAnsi="宋体"/>
          <w:b w:val="0"/>
          <w:bCs w:val="0"/>
          <w:kern w:val="0"/>
          <w:sz w:val="30"/>
          <w:szCs w:val="30"/>
        </w:rPr>
        <w:t>申报资金类别：</w:t>
      </w:r>
    </w:p>
    <w:p w14:paraId="650BE7D5">
      <w:pPr>
        <w:widowControl/>
        <w:autoSpaceDN w:val="0"/>
        <w:spacing w:line="360" w:lineRule="auto"/>
        <w:ind w:left="3358" w:hanging="3342" w:hangingChars="1096"/>
        <w:rPr>
          <w:rFonts w:hint="eastAsia" w:ascii="Calibri" w:hAnsi="Calibri"/>
          <w:b w:val="0"/>
          <w:bCs w:val="0"/>
          <w:kern w:val="0"/>
          <w:sz w:val="30"/>
          <w:szCs w:val="30"/>
        </w:rPr>
      </w:pPr>
      <w:r>
        <w:rPr>
          <w:rFonts w:hint="eastAsia" w:hAnsi="宋体"/>
          <w:b w:val="0"/>
          <w:bCs w:val="0"/>
          <w:kern w:val="0"/>
          <w:sz w:val="30"/>
          <w:szCs w:val="30"/>
        </w:rPr>
        <w:t xml:space="preserve">        </w:t>
      </w:r>
      <w:r>
        <w:rPr>
          <w:rFonts w:hint="eastAsia" w:hAnsi="Calibri"/>
          <w:b w:val="0"/>
          <w:bCs w:val="0"/>
          <w:kern w:val="0"/>
          <w:sz w:val="30"/>
          <w:szCs w:val="30"/>
        </w:rPr>
        <w:t xml:space="preserve">           </w:t>
      </w:r>
      <w:r>
        <w:rPr>
          <w:rFonts w:hint="eastAsia"/>
          <w:b w:val="0"/>
          <w:bCs w:val="0"/>
          <w:kern w:val="0"/>
          <w:sz w:val="30"/>
          <w:szCs w:val="30"/>
        </w:rPr>
        <w:t>□</w:t>
      </w:r>
      <w:r>
        <w:rPr>
          <w:rFonts w:hint="eastAsia" w:ascii="Calibri" w:hAnsi="Calibri"/>
          <w:b w:val="0"/>
          <w:bCs w:val="0"/>
          <w:kern w:val="0"/>
          <w:sz w:val="30"/>
          <w:szCs w:val="30"/>
        </w:rPr>
        <w:t>工业固体废物资源化利用</w:t>
      </w:r>
      <w:r>
        <w:rPr>
          <w:rFonts w:hint="eastAsia" w:ascii="Calibri" w:hAnsi="Calibri"/>
          <w:b w:val="0"/>
          <w:bCs w:val="0"/>
          <w:kern w:val="0"/>
          <w:sz w:val="30"/>
          <w:szCs w:val="30"/>
          <w:lang w:eastAsia="zh-CN"/>
        </w:rPr>
        <w:t>项目</w:t>
      </w:r>
    </w:p>
    <w:p w14:paraId="56817C15">
      <w:pPr>
        <w:widowControl/>
        <w:autoSpaceDN w:val="0"/>
        <w:spacing w:line="360" w:lineRule="auto"/>
        <w:ind w:left="3358" w:hanging="3342" w:hangingChars="1096"/>
        <w:rPr>
          <w:rFonts w:hint="eastAsia"/>
          <w:b w:val="0"/>
          <w:bCs w:val="0"/>
          <w:kern w:val="0"/>
          <w:sz w:val="30"/>
          <w:szCs w:val="30"/>
        </w:rPr>
      </w:pPr>
      <w:r>
        <w:rPr>
          <w:rFonts w:hint="eastAsia"/>
          <w:b w:val="0"/>
          <w:bCs w:val="0"/>
          <w:kern w:val="0"/>
          <w:sz w:val="30"/>
          <w:szCs w:val="30"/>
          <w:lang w:val="en-US" w:eastAsia="zh-CN"/>
        </w:rPr>
        <w:t xml:space="preserve">                   </w:t>
      </w:r>
      <w:r>
        <w:rPr>
          <w:rFonts w:hint="eastAsia"/>
          <w:b w:val="0"/>
          <w:bCs w:val="0"/>
          <w:kern w:val="0"/>
          <w:sz w:val="30"/>
          <w:szCs w:val="30"/>
        </w:rPr>
        <w:t xml:space="preserve">□粤港清洁生产伙伴项目                             </w:t>
      </w:r>
    </w:p>
    <w:p w14:paraId="2A11F1D4">
      <w:pPr>
        <w:widowControl/>
        <w:autoSpaceDN w:val="0"/>
        <w:spacing w:line="360" w:lineRule="auto"/>
        <w:jc w:val="left"/>
        <w:rPr>
          <w:b w:val="0"/>
          <w:bCs w:val="0"/>
          <w:kern w:val="0"/>
          <w:sz w:val="30"/>
          <w:szCs w:val="30"/>
        </w:rPr>
      </w:pPr>
      <w:r>
        <w:rPr>
          <w:b w:val="0"/>
          <w:bCs w:val="0"/>
          <w:kern w:val="0"/>
          <w:sz w:val="30"/>
          <w:szCs w:val="30"/>
        </w:rPr>
        <w:t xml:space="preserve">        </w:t>
      </w:r>
      <w:r>
        <w:rPr>
          <w:rFonts w:hAnsi="宋体"/>
          <w:b w:val="0"/>
          <w:bCs w:val="0"/>
          <w:kern w:val="0"/>
          <w:sz w:val="30"/>
          <w:szCs w:val="30"/>
        </w:rPr>
        <w:t>联</w:t>
      </w:r>
      <w:r>
        <w:rPr>
          <w:b w:val="0"/>
          <w:bCs w:val="0"/>
          <w:kern w:val="0"/>
          <w:sz w:val="30"/>
          <w:szCs w:val="30"/>
        </w:rPr>
        <w:t xml:space="preserve">   </w:t>
      </w:r>
      <w:r>
        <w:rPr>
          <w:rFonts w:hAnsi="宋体"/>
          <w:b w:val="0"/>
          <w:bCs w:val="0"/>
          <w:kern w:val="0"/>
          <w:sz w:val="30"/>
          <w:szCs w:val="30"/>
        </w:rPr>
        <w:t>系</w:t>
      </w:r>
      <w:r>
        <w:rPr>
          <w:b w:val="0"/>
          <w:bCs w:val="0"/>
          <w:kern w:val="0"/>
          <w:sz w:val="30"/>
          <w:szCs w:val="30"/>
        </w:rPr>
        <w:t xml:space="preserve">   </w:t>
      </w:r>
      <w:r>
        <w:rPr>
          <w:rFonts w:hAnsi="宋体"/>
          <w:b w:val="0"/>
          <w:bCs w:val="0"/>
          <w:kern w:val="0"/>
          <w:sz w:val="30"/>
          <w:szCs w:val="30"/>
        </w:rPr>
        <w:t>人：</w:t>
      </w:r>
      <w:r>
        <w:rPr>
          <w:b w:val="0"/>
          <w:bCs w:val="0"/>
          <w:kern w:val="0"/>
          <w:sz w:val="30"/>
          <w:szCs w:val="30"/>
          <w:u w:val="single"/>
        </w:rPr>
        <w:t xml:space="preserve">                        </w:t>
      </w:r>
      <w:r>
        <w:rPr>
          <w:b w:val="0"/>
          <w:bCs w:val="0"/>
          <w:kern w:val="0"/>
          <w:sz w:val="30"/>
          <w:szCs w:val="30"/>
        </w:rPr>
        <w:t xml:space="preserve">   </w:t>
      </w:r>
    </w:p>
    <w:p w14:paraId="694415A0">
      <w:pPr>
        <w:widowControl/>
        <w:autoSpaceDN w:val="0"/>
        <w:spacing w:line="360" w:lineRule="auto"/>
        <w:jc w:val="left"/>
        <w:rPr>
          <w:b w:val="0"/>
          <w:bCs w:val="0"/>
          <w:kern w:val="0"/>
          <w:sz w:val="30"/>
          <w:szCs w:val="30"/>
          <w:u w:val="single"/>
        </w:rPr>
      </w:pPr>
      <w:r>
        <w:rPr>
          <w:b w:val="0"/>
          <w:bCs w:val="0"/>
          <w:kern w:val="0"/>
          <w:sz w:val="30"/>
          <w:szCs w:val="30"/>
        </w:rPr>
        <w:t xml:space="preserve">        </w:t>
      </w:r>
      <w:r>
        <w:rPr>
          <w:rFonts w:hAnsi="宋体"/>
          <w:b w:val="0"/>
          <w:bCs w:val="0"/>
          <w:kern w:val="0"/>
          <w:sz w:val="30"/>
          <w:szCs w:val="30"/>
        </w:rPr>
        <w:t>联</w:t>
      </w:r>
      <w:r>
        <w:rPr>
          <w:b w:val="0"/>
          <w:bCs w:val="0"/>
          <w:kern w:val="0"/>
          <w:sz w:val="30"/>
          <w:szCs w:val="30"/>
        </w:rPr>
        <w:t xml:space="preserve"> </w:t>
      </w:r>
      <w:r>
        <w:rPr>
          <w:rFonts w:hAnsi="宋体"/>
          <w:b w:val="0"/>
          <w:bCs w:val="0"/>
          <w:kern w:val="0"/>
          <w:sz w:val="30"/>
          <w:szCs w:val="30"/>
        </w:rPr>
        <w:t>系</w:t>
      </w:r>
      <w:r>
        <w:rPr>
          <w:b w:val="0"/>
          <w:bCs w:val="0"/>
          <w:kern w:val="0"/>
          <w:sz w:val="30"/>
          <w:szCs w:val="30"/>
        </w:rPr>
        <w:t xml:space="preserve"> </w:t>
      </w:r>
      <w:r>
        <w:rPr>
          <w:rFonts w:hAnsi="宋体"/>
          <w:b w:val="0"/>
          <w:bCs w:val="0"/>
          <w:kern w:val="0"/>
          <w:sz w:val="30"/>
          <w:szCs w:val="30"/>
        </w:rPr>
        <w:t>电</w:t>
      </w:r>
      <w:r>
        <w:rPr>
          <w:b w:val="0"/>
          <w:bCs w:val="0"/>
          <w:kern w:val="0"/>
          <w:sz w:val="30"/>
          <w:szCs w:val="30"/>
        </w:rPr>
        <w:t xml:space="preserve">  </w:t>
      </w:r>
      <w:r>
        <w:rPr>
          <w:rFonts w:hAnsi="宋体"/>
          <w:b w:val="0"/>
          <w:bCs w:val="0"/>
          <w:kern w:val="0"/>
          <w:sz w:val="30"/>
          <w:szCs w:val="30"/>
        </w:rPr>
        <w:t>话：</w:t>
      </w:r>
      <w:r>
        <w:rPr>
          <w:b w:val="0"/>
          <w:bCs w:val="0"/>
          <w:kern w:val="0"/>
          <w:sz w:val="30"/>
          <w:szCs w:val="30"/>
          <w:u w:val="single"/>
        </w:rPr>
        <w:t xml:space="preserve">                        </w:t>
      </w:r>
    </w:p>
    <w:p w14:paraId="660C2C66">
      <w:pPr>
        <w:widowControl/>
        <w:autoSpaceDN w:val="0"/>
        <w:spacing w:line="360" w:lineRule="auto"/>
        <w:jc w:val="left"/>
        <w:rPr>
          <w:b w:val="0"/>
          <w:bCs w:val="0"/>
          <w:kern w:val="0"/>
          <w:sz w:val="30"/>
          <w:szCs w:val="30"/>
        </w:rPr>
      </w:pPr>
      <w:r>
        <w:rPr>
          <w:b w:val="0"/>
          <w:bCs w:val="0"/>
          <w:kern w:val="0"/>
          <w:sz w:val="30"/>
          <w:szCs w:val="30"/>
        </w:rPr>
        <w:t xml:space="preserve">        </w:t>
      </w:r>
    </w:p>
    <w:p w14:paraId="0AB0CDC5">
      <w:pPr>
        <w:widowControl/>
        <w:spacing w:line="720" w:lineRule="auto"/>
        <w:jc w:val="center"/>
        <w:rPr>
          <w:rFonts w:hint="eastAsia" w:ascii="黑体" w:hAnsi="黑体" w:eastAsia="黑体" w:cs="黑体"/>
          <w:b w:val="0"/>
          <w:bCs w:val="0"/>
          <w:kern w:val="0"/>
          <w:sz w:val="32"/>
          <w:szCs w:val="32"/>
          <w:shd w:val="clear" w:color="auto" w:fill="FFFFFF"/>
        </w:rPr>
      </w:pPr>
      <w:r>
        <w:rPr>
          <w:rFonts w:hint="eastAsia" w:ascii="黑体" w:hAnsi="黑体" w:eastAsia="黑体" w:cs="黑体"/>
          <w:b w:val="0"/>
          <w:bCs w:val="0"/>
          <w:kern w:val="0"/>
          <w:sz w:val="32"/>
          <w:szCs w:val="32"/>
        </w:rPr>
        <w:t>二〇二</w:t>
      </w:r>
      <w:r>
        <w:rPr>
          <w:rFonts w:hint="eastAsia" w:ascii="黑体" w:hAnsi="黑体" w:eastAsia="黑体" w:cs="黑体"/>
          <w:b w:val="0"/>
          <w:bCs w:val="0"/>
          <w:kern w:val="0"/>
          <w:sz w:val="32"/>
          <w:szCs w:val="32"/>
          <w:lang w:val="en-US" w:eastAsia="zh-CN"/>
        </w:rPr>
        <w:t>五</w:t>
      </w:r>
      <w:r>
        <w:rPr>
          <w:rFonts w:hint="eastAsia" w:ascii="黑体" w:hAnsi="黑体" w:eastAsia="黑体" w:cs="黑体"/>
          <w:b w:val="0"/>
          <w:bCs w:val="0"/>
          <w:kern w:val="0"/>
          <w:sz w:val="32"/>
          <w:szCs w:val="32"/>
        </w:rPr>
        <w:t>年X月</w:t>
      </w:r>
    </w:p>
    <w:p w14:paraId="74B4CAD8">
      <w:pPr>
        <w:autoSpaceDN w:val="0"/>
        <w:jc w:val="left"/>
        <w:rPr>
          <w:rFonts w:hint="eastAsia" w:ascii="黑体" w:hAnsi="黑体" w:eastAsia="黑体"/>
          <w:b w:val="0"/>
          <w:bCs w:val="0"/>
          <w:sz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440" w:left="1588" w:header="851" w:footer="992" w:gutter="0"/>
          <w:cols w:space="720" w:num="1"/>
          <w:titlePg/>
          <w:rtlGutter w:val="0"/>
          <w:docGrid w:type="linesAndChars" w:linePitch="312" w:charSpace="1060"/>
        </w:sectPr>
      </w:pPr>
    </w:p>
    <w:p w14:paraId="350AA947">
      <w:pPr>
        <w:widowControl/>
        <w:spacing w:line="500" w:lineRule="exact"/>
        <w:jc w:val="left"/>
        <w:rPr>
          <w:rFonts w:eastAsia="黑体"/>
          <w:b/>
          <w:bCs/>
          <w:kern w:val="0"/>
          <w:sz w:val="28"/>
          <w:szCs w:val="28"/>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2-1</w:t>
      </w:r>
      <w:r>
        <w:rPr>
          <w:rFonts w:hint="eastAsia" w:ascii="黑体" w:hAnsi="黑体" w:eastAsia="黑体" w:cs="黑体"/>
          <w:b/>
          <w:bCs/>
          <w:kern w:val="0"/>
          <w:sz w:val="32"/>
          <w:szCs w:val="32"/>
        </w:rPr>
        <w:t xml:space="preserve">  </w:t>
      </w:r>
      <w:r>
        <w:rPr>
          <w:rFonts w:hint="eastAsia" w:ascii="黑体" w:hAnsi="黑体" w:eastAsia="黑体" w:cs="黑体"/>
          <w:b/>
          <w:bCs/>
          <w:kern w:val="0"/>
          <w:sz w:val="28"/>
          <w:szCs w:val="28"/>
        </w:rPr>
        <w:t xml:space="preserve">  </w:t>
      </w:r>
      <w:r>
        <w:rPr>
          <w:rFonts w:eastAsia="黑体"/>
          <w:b/>
          <w:bCs/>
          <w:kern w:val="0"/>
          <w:sz w:val="28"/>
          <w:szCs w:val="28"/>
        </w:rPr>
        <w:t xml:space="preserve">          </w:t>
      </w:r>
    </w:p>
    <w:p w14:paraId="4B68E521">
      <w:pPr>
        <w:widowControl/>
        <w:spacing w:line="500" w:lineRule="exact"/>
        <w:jc w:val="center"/>
        <w:rPr>
          <w:rFonts w:hint="eastAsia" w:eastAsia="方正小标宋简体"/>
          <w:kern w:val="0"/>
          <w:sz w:val="44"/>
          <w:szCs w:val="44"/>
          <w:lang w:eastAsia="zh-CN"/>
        </w:rPr>
      </w:pPr>
      <w:r>
        <w:rPr>
          <w:rFonts w:hint="eastAsia" w:ascii="Times New Roman" w:hAnsi="Times New Roman" w:eastAsia="方正小标宋简体" w:cs="Times New Roman"/>
          <w:kern w:val="0"/>
          <w:sz w:val="44"/>
          <w:szCs w:val="44"/>
          <w:lang w:eastAsia="zh-CN"/>
        </w:rPr>
        <w:t>企业</w:t>
      </w:r>
      <w:r>
        <w:rPr>
          <w:rFonts w:eastAsia="方正小标宋简体"/>
          <w:kern w:val="0"/>
          <w:sz w:val="44"/>
          <w:szCs w:val="44"/>
        </w:rPr>
        <w:t>基本情况表</w:t>
      </w:r>
      <w:r>
        <w:rPr>
          <w:rFonts w:hint="eastAsia" w:eastAsia="方正小标宋简体"/>
          <w:kern w:val="0"/>
          <w:sz w:val="44"/>
          <w:szCs w:val="44"/>
          <w:lang w:eastAsia="zh-CN"/>
        </w:rPr>
        <w:t>（工业固体废物资源化利用项目）</w:t>
      </w:r>
    </w:p>
    <w:p w14:paraId="29B4AA2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 w:val="44"/>
          <w:szCs w:val="44"/>
          <w:lang w:eastAsia="zh-CN"/>
        </w:rPr>
      </w:pPr>
      <w:r>
        <w:rPr>
          <w:rFonts w:hint="eastAsia" w:ascii="宋体" w:hAnsi="宋体" w:eastAsia="宋体" w:cs="宋体"/>
          <w:kern w:val="0"/>
          <w:szCs w:val="21"/>
        </w:rPr>
        <w:t xml:space="preserve">企业签章                                                                                         </w:t>
      </w:r>
      <w:r>
        <w:rPr>
          <w:rFonts w:hint="eastAsia" w:ascii="宋体" w:hAnsi="宋体" w:eastAsia="宋体" w:cs="宋体"/>
          <w:kern w:val="0"/>
          <w:szCs w:val="21"/>
          <w:lang w:eastAsia="zh-CN"/>
        </w:rPr>
        <w:t>资金</w:t>
      </w:r>
      <w:r>
        <w:rPr>
          <w:rFonts w:hint="eastAsia" w:ascii="宋体" w:hAnsi="宋体" w:eastAsia="宋体" w:cs="宋体"/>
          <w:kern w:val="0"/>
          <w:szCs w:val="21"/>
        </w:rPr>
        <w:t>单位：万元（人民币）</w:t>
      </w:r>
    </w:p>
    <w:tbl>
      <w:tblPr>
        <w:tblStyle w:val="8"/>
        <w:tblW w:w="0" w:type="auto"/>
        <w:tblInd w:w="0" w:type="dxa"/>
        <w:tblLayout w:type="fixed"/>
        <w:tblCellMar>
          <w:top w:w="0" w:type="dxa"/>
          <w:left w:w="108" w:type="dxa"/>
          <w:bottom w:w="0" w:type="dxa"/>
          <w:right w:w="108" w:type="dxa"/>
        </w:tblCellMar>
      </w:tblPr>
      <w:tblGrid>
        <w:gridCol w:w="1861"/>
        <w:gridCol w:w="1216"/>
        <w:gridCol w:w="1240"/>
        <w:gridCol w:w="718"/>
        <w:gridCol w:w="722"/>
        <w:gridCol w:w="1669"/>
        <w:gridCol w:w="1466"/>
        <w:gridCol w:w="44"/>
        <w:gridCol w:w="321"/>
        <w:gridCol w:w="1018"/>
        <w:gridCol w:w="651"/>
        <w:gridCol w:w="1094"/>
        <w:gridCol w:w="102"/>
        <w:gridCol w:w="551"/>
        <w:gridCol w:w="1209"/>
      </w:tblGrid>
      <w:tr w14:paraId="6F71B6E8">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7FAA94A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企业名称</w:t>
            </w:r>
          </w:p>
        </w:tc>
        <w:tc>
          <w:tcPr>
            <w:tcW w:w="7075" w:type="dxa"/>
            <w:gridSpan w:val="7"/>
            <w:tcBorders>
              <w:top w:val="single" w:color="000000" w:sz="4" w:space="0"/>
              <w:left w:val="nil"/>
              <w:bottom w:val="single" w:color="000000" w:sz="4" w:space="0"/>
              <w:right w:val="single" w:color="000000" w:sz="4" w:space="0"/>
            </w:tcBorders>
            <w:noWrap w:val="0"/>
            <w:vAlign w:val="center"/>
          </w:tcPr>
          <w:p w14:paraId="1668775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0" w:type="dxa"/>
            <w:gridSpan w:val="3"/>
            <w:tcBorders>
              <w:top w:val="single" w:color="000000" w:sz="4" w:space="0"/>
              <w:left w:val="nil"/>
              <w:bottom w:val="single" w:color="000000" w:sz="4" w:space="0"/>
              <w:right w:val="single" w:color="000000" w:sz="4" w:space="0"/>
            </w:tcBorders>
            <w:noWrap w:val="0"/>
            <w:vAlign w:val="center"/>
          </w:tcPr>
          <w:p w14:paraId="6E28337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法定代表人</w:t>
            </w:r>
          </w:p>
        </w:tc>
        <w:tc>
          <w:tcPr>
            <w:tcW w:w="2956" w:type="dxa"/>
            <w:gridSpan w:val="4"/>
            <w:tcBorders>
              <w:top w:val="single" w:color="000000" w:sz="4" w:space="0"/>
              <w:left w:val="nil"/>
              <w:bottom w:val="single" w:color="000000" w:sz="4" w:space="0"/>
              <w:right w:val="single" w:color="000000" w:sz="4" w:space="0"/>
            </w:tcBorders>
            <w:noWrap w:val="0"/>
            <w:vAlign w:val="center"/>
          </w:tcPr>
          <w:p w14:paraId="33D7A57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2FC1B358">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1ACC7AF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企业地址</w:t>
            </w:r>
          </w:p>
        </w:tc>
        <w:tc>
          <w:tcPr>
            <w:tcW w:w="7075" w:type="dxa"/>
            <w:gridSpan w:val="7"/>
            <w:tcBorders>
              <w:top w:val="single" w:color="000000" w:sz="4" w:space="0"/>
              <w:left w:val="nil"/>
              <w:bottom w:val="single" w:color="000000" w:sz="4" w:space="0"/>
              <w:right w:val="single" w:color="auto" w:sz="4" w:space="0"/>
            </w:tcBorders>
            <w:noWrap w:val="0"/>
            <w:vAlign w:val="center"/>
          </w:tcPr>
          <w:p w14:paraId="7438E00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0" w:type="dxa"/>
            <w:gridSpan w:val="3"/>
            <w:tcBorders>
              <w:top w:val="single" w:color="000000" w:sz="4" w:space="0"/>
              <w:left w:val="single" w:color="auto" w:sz="4" w:space="0"/>
              <w:bottom w:val="single" w:color="000000" w:sz="4" w:space="0"/>
              <w:right w:val="single" w:color="auto" w:sz="4" w:space="0"/>
            </w:tcBorders>
            <w:noWrap w:val="0"/>
            <w:vAlign w:val="center"/>
          </w:tcPr>
          <w:p w14:paraId="3D2348D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联系人及联系电话</w:t>
            </w:r>
          </w:p>
        </w:tc>
        <w:tc>
          <w:tcPr>
            <w:tcW w:w="2956" w:type="dxa"/>
            <w:gridSpan w:val="4"/>
            <w:tcBorders>
              <w:top w:val="single" w:color="000000" w:sz="4" w:space="0"/>
              <w:left w:val="single" w:color="auto" w:sz="4" w:space="0"/>
              <w:bottom w:val="single" w:color="000000" w:sz="4" w:space="0"/>
              <w:right w:val="single" w:color="000000" w:sz="4" w:space="0"/>
            </w:tcBorders>
            <w:noWrap w:val="0"/>
            <w:vAlign w:val="center"/>
          </w:tcPr>
          <w:p w14:paraId="2189231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28E58C47">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35CD78A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获得称号</w:t>
            </w:r>
          </w:p>
        </w:tc>
        <w:tc>
          <w:tcPr>
            <w:tcW w:w="7075" w:type="dxa"/>
            <w:gridSpan w:val="7"/>
            <w:tcBorders>
              <w:top w:val="single" w:color="000000" w:sz="4" w:space="0"/>
              <w:left w:val="nil"/>
              <w:bottom w:val="single" w:color="000000" w:sz="4" w:space="0"/>
              <w:right w:val="single" w:color="auto" w:sz="4" w:space="0"/>
            </w:tcBorders>
            <w:noWrap w:val="0"/>
            <w:vAlign w:val="center"/>
          </w:tcPr>
          <w:p w14:paraId="1E2C771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0" w:type="dxa"/>
            <w:gridSpan w:val="3"/>
            <w:tcBorders>
              <w:top w:val="single" w:color="000000" w:sz="4" w:space="0"/>
              <w:left w:val="single" w:color="auto" w:sz="4" w:space="0"/>
              <w:bottom w:val="single" w:color="000000" w:sz="4" w:space="0"/>
              <w:right w:val="single" w:color="auto" w:sz="4" w:space="0"/>
            </w:tcBorders>
            <w:noWrap w:val="0"/>
            <w:vAlign w:val="center"/>
          </w:tcPr>
          <w:p w14:paraId="39506A7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统一社会信用代码</w:t>
            </w:r>
          </w:p>
        </w:tc>
        <w:tc>
          <w:tcPr>
            <w:tcW w:w="2956" w:type="dxa"/>
            <w:gridSpan w:val="4"/>
            <w:tcBorders>
              <w:top w:val="single" w:color="000000" w:sz="4" w:space="0"/>
              <w:left w:val="single" w:color="auto" w:sz="4" w:space="0"/>
              <w:bottom w:val="single" w:color="000000" w:sz="4" w:space="0"/>
              <w:right w:val="single" w:color="000000" w:sz="4" w:space="0"/>
            </w:tcBorders>
            <w:noWrap w:val="0"/>
            <w:vAlign w:val="center"/>
          </w:tcPr>
          <w:p w14:paraId="5146F41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6BBA26AF">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757C5C1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企业类型</w:t>
            </w:r>
          </w:p>
        </w:tc>
        <w:tc>
          <w:tcPr>
            <w:tcW w:w="3174" w:type="dxa"/>
            <w:gridSpan w:val="3"/>
            <w:tcBorders>
              <w:top w:val="single" w:color="000000" w:sz="4" w:space="0"/>
              <w:left w:val="nil"/>
              <w:bottom w:val="single" w:color="000000" w:sz="4" w:space="0"/>
              <w:right w:val="single" w:color="000000" w:sz="4" w:space="0"/>
            </w:tcBorders>
            <w:noWrap w:val="0"/>
            <w:vAlign w:val="center"/>
          </w:tcPr>
          <w:p w14:paraId="58B9292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391" w:type="dxa"/>
            <w:gridSpan w:val="2"/>
            <w:tcBorders>
              <w:top w:val="single" w:color="000000" w:sz="4" w:space="0"/>
              <w:left w:val="nil"/>
              <w:bottom w:val="single" w:color="000000" w:sz="4" w:space="0"/>
              <w:right w:val="single" w:color="000000" w:sz="4" w:space="0"/>
            </w:tcBorders>
            <w:noWrap w:val="0"/>
            <w:vAlign w:val="center"/>
          </w:tcPr>
          <w:p w14:paraId="577D818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职工人数（人）</w:t>
            </w:r>
          </w:p>
        </w:tc>
        <w:tc>
          <w:tcPr>
            <w:tcW w:w="1831" w:type="dxa"/>
            <w:gridSpan w:val="3"/>
            <w:tcBorders>
              <w:top w:val="single" w:color="000000" w:sz="4" w:space="0"/>
              <w:left w:val="nil"/>
              <w:bottom w:val="single" w:color="000000" w:sz="4" w:space="0"/>
              <w:right w:val="single" w:color="000000" w:sz="4" w:space="0"/>
            </w:tcBorders>
            <w:noWrap w:val="0"/>
            <w:vAlign w:val="center"/>
          </w:tcPr>
          <w:p w14:paraId="6BDDDB5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763" w:type="dxa"/>
            <w:gridSpan w:val="3"/>
            <w:tcBorders>
              <w:top w:val="single" w:color="000000" w:sz="4" w:space="0"/>
              <w:left w:val="nil"/>
              <w:bottom w:val="single" w:color="000000" w:sz="4" w:space="0"/>
              <w:right w:val="single" w:color="000000" w:sz="4" w:space="0"/>
            </w:tcBorders>
            <w:noWrap w:val="0"/>
            <w:vAlign w:val="center"/>
          </w:tcPr>
          <w:p w14:paraId="0A26F3F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其中：技术人员（人）</w:t>
            </w:r>
          </w:p>
        </w:tc>
        <w:tc>
          <w:tcPr>
            <w:tcW w:w="1862" w:type="dxa"/>
            <w:gridSpan w:val="3"/>
            <w:tcBorders>
              <w:top w:val="single" w:color="000000" w:sz="4" w:space="0"/>
              <w:left w:val="nil"/>
              <w:bottom w:val="single" w:color="000000" w:sz="4" w:space="0"/>
              <w:right w:val="single" w:color="000000" w:sz="4" w:space="0"/>
            </w:tcBorders>
            <w:noWrap w:val="0"/>
            <w:vAlign w:val="center"/>
          </w:tcPr>
          <w:p w14:paraId="2CC5B8E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6746ADF3">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31D3123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隶属关系</w:t>
            </w:r>
          </w:p>
        </w:tc>
        <w:tc>
          <w:tcPr>
            <w:tcW w:w="3174" w:type="dxa"/>
            <w:gridSpan w:val="3"/>
            <w:tcBorders>
              <w:top w:val="single" w:color="000000" w:sz="4" w:space="0"/>
              <w:left w:val="nil"/>
              <w:bottom w:val="single" w:color="000000" w:sz="4" w:space="0"/>
              <w:right w:val="single" w:color="000000" w:sz="4" w:space="0"/>
            </w:tcBorders>
            <w:noWrap w:val="0"/>
            <w:vAlign w:val="center"/>
          </w:tcPr>
          <w:p w14:paraId="1D071DA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391" w:type="dxa"/>
            <w:gridSpan w:val="2"/>
            <w:tcBorders>
              <w:top w:val="single" w:color="000000" w:sz="4" w:space="0"/>
              <w:left w:val="nil"/>
              <w:bottom w:val="single" w:color="000000" w:sz="4" w:space="0"/>
              <w:right w:val="single" w:color="000000" w:sz="4" w:space="0"/>
            </w:tcBorders>
            <w:noWrap w:val="0"/>
            <w:vAlign w:val="center"/>
          </w:tcPr>
          <w:p w14:paraId="2450EDF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银行信用等级</w:t>
            </w:r>
          </w:p>
        </w:tc>
        <w:tc>
          <w:tcPr>
            <w:tcW w:w="1831" w:type="dxa"/>
            <w:gridSpan w:val="3"/>
            <w:tcBorders>
              <w:top w:val="single" w:color="000000" w:sz="4" w:space="0"/>
              <w:left w:val="nil"/>
              <w:bottom w:val="single" w:color="000000" w:sz="4" w:space="0"/>
              <w:right w:val="single" w:color="000000" w:sz="4" w:space="0"/>
            </w:tcBorders>
            <w:noWrap w:val="0"/>
            <w:vAlign w:val="center"/>
          </w:tcPr>
          <w:p w14:paraId="5FA55C1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763" w:type="dxa"/>
            <w:gridSpan w:val="3"/>
            <w:tcBorders>
              <w:top w:val="single" w:color="000000" w:sz="4" w:space="0"/>
              <w:left w:val="nil"/>
              <w:bottom w:val="single" w:color="000000" w:sz="4" w:space="0"/>
              <w:right w:val="single" w:color="000000" w:sz="4" w:space="0"/>
            </w:tcBorders>
            <w:noWrap w:val="0"/>
            <w:vAlign w:val="center"/>
          </w:tcPr>
          <w:p w14:paraId="5464D0B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有无国家认定的技术中心</w:t>
            </w:r>
          </w:p>
        </w:tc>
        <w:tc>
          <w:tcPr>
            <w:tcW w:w="1862" w:type="dxa"/>
            <w:gridSpan w:val="3"/>
            <w:tcBorders>
              <w:top w:val="single" w:color="000000" w:sz="4" w:space="0"/>
              <w:left w:val="nil"/>
              <w:bottom w:val="single" w:color="000000" w:sz="4" w:space="0"/>
              <w:right w:val="single" w:color="000000" w:sz="4" w:space="0"/>
            </w:tcBorders>
            <w:noWrap w:val="0"/>
            <w:vAlign w:val="center"/>
          </w:tcPr>
          <w:p w14:paraId="30B4DD3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326FE808">
        <w:tblPrEx>
          <w:tblCellMar>
            <w:top w:w="0" w:type="dxa"/>
            <w:left w:w="108" w:type="dxa"/>
            <w:bottom w:w="0" w:type="dxa"/>
            <w:right w:w="108" w:type="dxa"/>
          </w:tblCellMar>
        </w:tblPrEx>
        <w:trPr>
          <w:trHeight w:val="454" w:hRule="exact"/>
        </w:trPr>
        <w:tc>
          <w:tcPr>
            <w:tcW w:w="1861" w:type="dxa"/>
            <w:tcBorders>
              <w:top w:val="single" w:color="000000" w:sz="4" w:space="0"/>
              <w:left w:val="single" w:color="000000" w:sz="4" w:space="0"/>
              <w:bottom w:val="single" w:color="000000" w:sz="4" w:space="0"/>
              <w:right w:val="single" w:color="000000" w:sz="4" w:space="0"/>
            </w:tcBorders>
            <w:noWrap w:val="0"/>
            <w:vAlign w:val="center"/>
          </w:tcPr>
          <w:p w14:paraId="4F17829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企业总资产</w:t>
            </w:r>
          </w:p>
        </w:tc>
        <w:tc>
          <w:tcPr>
            <w:tcW w:w="1216" w:type="dxa"/>
            <w:tcBorders>
              <w:top w:val="single" w:color="000000" w:sz="4" w:space="0"/>
              <w:left w:val="nil"/>
              <w:bottom w:val="single" w:color="000000" w:sz="4" w:space="0"/>
              <w:right w:val="single" w:color="000000" w:sz="4" w:space="0"/>
            </w:tcBorders>
            <w:noWrap w:val="0"/>
            <w:vAlign w:val="center"/>
          </w:tcPr>
          <w:p w14:paraId="0E47D0F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58" w:type="dxa"/>
            <w:gridSpan w:val="2"/>
            <w:tcBorders>
              <w:top w:val="single" w:color="000000" w:sz="4" w:space="0"/>
              <w:left w:val="nil"/>
              <w:bottom w:val="single" w:color="000000" w:sz="4" w:space="0"/>
              <w:right w:val="single" w:color="000000" w:sz="4" w:space="0"/>
            </w:tcBorders>
            <w:noWrap w:val="0"/>
            <w:vAlign w:val="center"/>
          </w:tcPr>
          <w:p w14:paraId="6BD0AB9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固定资产原值</w:t>
            </w:r>
          </w:p>
        </w:tc>
        <w:tc>
          <w:tcPr>
            <w:tcW w:w="2391" w:type="dxa"/>
            <w:gridSpan w:val="2"/>
            <w:tcBorders>
              <w:top w:val="single" w:color="000000" w:sz="4" w:space="0"/>
              <w:left w:val="nil"/>
              <w:bottom w:val="single" w:color="000000" w:sz="4" w:space="0"/>
              <w:right w:val="single" w:color="000000" w:sz="4" w:space="0"/>
            </w:tcBorders>
            <w:noWrap w:val="0"/>
            <w:vAlign w:val="center"/>
          </w:tcPr>
          <w:p w14:paraId="6435168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831" w:type="dxa"/>
            <w:gridSpan w:val="3"/>
            <w:tcBorders>
              <w:top w:val="single" w:color="000000" w:sz="4" w:space="0"/>
              <w:left w:val="nil"/>
              <w:bottom w:val="single" w:color="000000" w:sz="4" w:space="0"/>
              <w:right w:val="single" w:color="000000" w:sz="4" w:space="0"/>
            </w:tcBorders>
            <w:noWrap w:val="0"/>
            <w:vAlign w:val="center"/>
          </w:tcPr>
          <w:p w14:paraId="72D01C3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固定资产净值</w:t>
            </w:r>
          </w:p>
        </w:tc>
        <w:tc>
          <w:tcPr>
            <w:tcW w:w="1669" w:type="dxa"/>
            <w:gridSpan w:val="2"/>
            <w:tcBorders>
              <w:top w:val="single" w:color="000000" w:sz="4" w:space="0"/>
              <w:left w:val="nil"/>
              <w:bottom w:val="single" w:color="000000" w:sz="4" w:space="0"/>
              <w:right w:val="single" w:color="000000" w:sz="4" w:space="0"/>
            </w:tcBorders>
            <w:noWrap w:val="0"/>
            <w:vAlign w:val="center"/>
          </w:tcPr>
          <w:p w14:paraId="06941BE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47" w:type="dxa"/>
            <w:gridSpan w:val="3"/>
            <w:tcBorders>
              <w:top w:val="single" w:color="000000" w:sz="4" w:space="0"/>
              <w:left w:val="nil"/>
              <w:bottom w:val="single" w:color="000000" w:sz="4" w:space="0"/>
              <w:right w:val="single" w:color="000000" w:sz="4" w:space="0"/>
            </w:tcBorders>
            <w:noWrap w:val="0"/>
            <w:vAlign w:val="center"/>
          </w:tcPr>
          <w:p w14:paraId="7A3B538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资产负债率（%）</w:t>
            </w:r>
          </w:p>
        </w:tc>
        <w:tc>
          <w:tcPr>
            <w:tcW w:w="1209" w:type="dxa"/>
            <w:tcBorders>
              <w:top w:val="single" w:color="000000" w:sz="4" w:space="0"/>
              <w:left w:val="nil"/>
              <w:bottom w:val="single" w:color="000000" w:sz="4" w:space="0"/>
              <w:right w:val="single" w:color="000000" w:sz="4" w:space="0"/>
            </w:tcBorders>
            <w:noWrap w:val="0"/>
            <w:vAlign w:val="center"/>
          </w:tcPr>
          <w:p w14:paraId="201919D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76BB1B55">
        <w:tblPrEx>
          <w:tblCellMar>
            <w:top w:w="0" w:type="dxa"/>
            <w:left w:w="108" w:type="dxa"/>
            <w:bottom w:w="0" w:type="dxa"/>
            <w:right w:w="108" w:type="dxa"/>
          </w:tblCellMar>
        </w:tblPrEx>
        <w:trPr>
          <w:trHeight w:val="454" w:hRule="exact"/>
        </w:trPr>
        <w:tc>
          <w:tcPr>
            <w:tcW w:w="3077" w:type="dxa"/>
            <w:gridSpan w:val="2"/>
            <w:tcBorders>
              <w:top w:val="single" w:color="000000" w:sz="4" w:space="0"/>
              <w:left w:val="single" w:color="000000" w:sz="4" w:space="0"/>
              <w:bottom w:val="single" w:color="000000" w:sz="4" w:space="0"/>
              <w:right w:val="single" w:color="000000" w:sz="4" w:space="0"/>
            </w:tcBorders>
            <w:noWrap w:val="0"/>
            <w:vAlign w:val="center"/>
          </w:tcPr>
          <w:p w14:paraId="0418274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企业贷款余额</w:t>
            </w:r>
          </w:p>
        </w:tc>
        <w:tc>
          <w:tcPr>
            <w:tcW w:w="1958" w:type="dxa"/>
            <w:gridSpan w:val="2"/>
            <w:tcBorders>
              <w:top w:val="single" w:color="000000" w:sz="4" w:space="0"/>
              <w:left w:val="nil"/>
              <w:bottom w:val="single" w:color="000000" w:sz="4" w:space="0"/>
              <w:right w:val="single" w:color="000000" w:sz="4" w:space="0"/>
            </w:tcBorders>
            <w:noWrap w:val="0"/>
            <w:vAlign w:val="center"/>
          </w:tcPr>
          <w:p w14:paraId="01FD475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391" w:type="dxa"/>
            <w:gridSpan w:val="2"/>
            <w:tcBorders>
              <w:top w:val="single" w:color="000000" w:sz="4" w:space="0"/>
              <w:left w:val="nil"/>
              <w:bottom w:val="single" w:color="000000" w:sz="4" w:space="0"/>
              <w:right w:val="single" w:color="000000" w:sz="4" w:space="0"/>
            </w:tcBorders>
            <w:noWrap w:val="0"/>
            <w:vAlign w:val="center"/>
          </w:tcPr>
          <w:p w14:paraId="766FC6F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其中：中长期贷款余额</w:t>
            </w:r>
          </w:p>
        </w:tc>
        <w:tc>
          <w:tcPr>
            <w:tcW w:w="1831" w:type="dxa"/>
            <w:gridSpan w:val="3"/>
            <w:tcBorders>
              <w:top w:val="single" w:color="000000" w:sz="4" w:space="0"/>
              <w:left w:val="nil"/>
              <w:bottom w:val="single" w:color="000000" w:sz="4" w:space="0"/>
              <w:right w:val="single" w:color="000000" w:sz="4" w:space="0"/>
            </w:tcBorders>
            <w:noWrap w:val="0"/>
            <w:vAlign w:val="center"/>
          </w:tcPr>
          <w:p w14:paraId="7E32DCB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2763" w:type="dxa"/>
            <w:gridSpan w:val="3"/>
            <w:tcBorders>
              <w:top w:val="single" w:color="000000" w:sz="4" w:space="0"/>
              <w:left w:val="nil"/>
              <w:bottom w:val="single" w:color="000000" w:sz="4" w:space="0"/>
              <w:right w:val="single" w:color="000000" w:sz="4" w:space="0"/>
            </w:tcBorders>
            <w:noWrap w:val="0"/>
            <w:vAlign w:val="center"/>
          </w:tcPr>
          <w:p w14:paraId="1358093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短期贷款余额</w:t>
            </w:r>
          </w:p>
        </w:tc>
        <w:tc>
          <w:tcPr>
            <w:tcW w:w="1862" w:type="dxa"/>
            <w:gridSpan w:val="3"/>
            <w:tcBorders>
              <w:top w:val="single" w:color="000000" w:sz="4" w:space="0"/>
              <w:left w:val="nil"/>
              <w:bottom w:val="single" w:color="000000" w:sz="4" w:space="0"/>
              <w:right w:val="single" w:color="000000" w:sz="4" w:space="0"/>
            </w:tcBorders>
            <w:noWrap w:val="0"/>
            <w:vAlign w:val="center"/>
          </w:tcPr>
          <w:p w14:paraId="4279F97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4E821939">
        <w:tblPrEx>
          <w:tblCellMar>
            <w:top w:w="0" w:type="dxa"/>
            <w:left w:w="108" w:type="dxa"/>
            <w:bottom w:w="0" w:type="dxa"/>
            <w:right w:w="108" w:type="dxa"/>
          </w:tblCellMar>
        </w:tblPrEx>
        <w:trPr>
          <w:trHeight w:val="454" w:hRule="exact"/>
        </w:trPr>
        <w:tc>
          <w:tcPr>
            <w:tcW w:w="3077" w:type="dxa"/>
            <w:gridSpan w:val="2"/>
            <w:vMerge w:val="restart"/>
            <w:tcBorders>
              <w:top w:val="single" w:color="000000" w:sz="4" w:space="0"/>
              <w:left w:val="single" w:color="000000" w:sz="4" w:space="0"/>
              <w:right w:val="single" w:color="000000" w:sz="4" w:space="0"/>
            </w:tcBorders>
            <w:noWrap w:val="0"/>
            <w:vAlign w:val="center"/>
          </w:tcPr>
          <w:p w14:paraId="0BF0C55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企业工业固废综合利用情况</w:t>
            </w:r>
          </w:p>
        </w:tc>
        <w:tc>
          <w:tcPr>
            <w:tcW w:w="1240" w:type="dxa"/>
            <w:vMerge w:val="restart"/>
            <w:tcBorders>
              <w:top w:val="single" w:color="000000" w:sz="4" w:space="0"/>
              <w:left w:val="nil"/>
              <w:right w:val="single" w:color="000000" w:sz="4" w:space="0"/>
            </w:tcBorders>
            <w:noWrap w:val="0"/>
            <w:vAlign w:val="center"/>
          </w:tcPr>
          <w:p w14:paraId="4F41AAC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年份</w:t>
            </w:r>
          </w:p>
        </w:tc>
        <w:tc>
          <w:tcPr>
            <w:tcW w:w="4575" w:type="dxa"/>
            <w:gridSpan w:val="4"/>
            <w:tcBorders>
              <w:top w:val="single" w:color="000000" w:sz="4" w:space="0"/>
              <w:left w:val="nil"/>
              <w:bottom w:val="single" w:color="000000" w:sz="4" w:space="0"/>
              <w:right w:val="single" w:color="000000" w:sz="4" w:space="0"/>
            </w:tcBorders>
            <w:noWrap w:val="0"/>
            <w:vAlign w:val="center"/>
          </w:tcPr>
          <w:p w14:paraId="729CF1F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利用废弃物</w:t>
            </w:r>
          </w:p>
        </w:tc>
        <w:tc>
          <w:tcPr>
            <w:tcW w:w="4990" w:type="dxa"/>
            <w:gridSpan w:val="8"/>
            <w:tcBorders>
              <w:top w:val="single" w:color="000000" w:sz="4" w:space="0"/>
              <w:left w:val="nil"/>
              <w:bottom w:val="single" w:color="000000" w:sz="4" w:space="0"/>
              <w:right w:val="single" w:color="000000" w:sz="4" w:space="0"/>
            </w:tcBorders>
            <w:noWrap w:val="0"/>
            <w:vAlign w:val="center"/>
          </w:tcPr>
          <w:p w14:paraId="18B3FB9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主要产品</w:t>
            </w:r>
          </w:p>
        </w:tc>
      </w:tr>
      <w:tr w14:paraId="4AFA222B">
        <w:tblPrEx>
          <w:tblCellMar>
            <w:top w:w="0" w:type="dxa"/>
            <w:left w:w="108" w:type="dxa"/>
            <w:bottom w:w="0" w:type="dxa"/>
            <w:right w:w="108" w:type="dxa"/>
          </w:tblCellMar>
        </w:tblPrEx>
        <w:trPr>
          <w:trHeight w:val="454" w:hRule="exact"/>
        </w:trPr>
        <w:tc>
          <w:tcPr>
            <w:tcW w:w="3077" w:type="dxa"/>
            <w:gridSpan w:val="2"/>
            <w:vMerge w:val="continue"/>
            <w:tcBorders>
              <w:left w:val="single" w:color="000000" w:sz="4" w:space="0"/>
              <w:right w:val="single" w:color="000000" w:sz="4" w:space="0"/>
            </w:tcBorders>
            <w:noWrap w:val="0"/>
            <w:vAlign w:val="center"/>
          </w:tcPr>
          <w:p w14:paraId="0A146B4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240" w:type="dxa"/>
            <w:vMerge w:val="continue"/>
            <w:tcBorders>
              <w:left w:val="nil"/>
              <w:bottom w:val="single" w:color="000000" w:sz="4" w:space="0"/>
              <w:right w:val="single" w:color="000000" w:sz="4" w:space="0"/>
            </w:tcBorders>
            <w:noWrap w:val="0"/>
            <w:vAlign w:val="center"/>
          </w:tcPr>
          <w:p w14:paraId="59D378A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440" w:type="dxa"/>
            <w:gridSpan w:val="2"/>
            <w:tcBorders>
              <w:top w:val="single" w:color="000000" w:sz="4" w:space="0"/>
              <w:left w:val="nil"/>
              <w:bottom w:val="single" w:color="000000" w:sz="4" w:space="0"/>
              <w:right w:val="single" w:color="000000" w:sz="4" w:space="0"/>
            </w:tcBorders>
            <w:noWrap w:val="0"/>
            <w:vAlign w:val="center"/>
          </w:tcPr>
          <w:p w14:paraId="6CCC60E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废弃物类别</w:t>
            </w:r>
          </w:p>
        </w:tc>
        <w:tc>
          <w:tcPr>
            <w:tcW w:w="1669" w:type="dxa"/>
            <w:tcBorders>
              <w:top w:val="single" w:color="000000" w:sz="4" w:space="0"/>
              <w:left w:val="nil"/>
              <w:bottom w:val="single" w:color="000000" w:sz="4" w:space="0"/>
              <w:right w:val="single" w:color="000000" w:sz="4" w:space="0"/>
            </w:tcBorders>
            <w:noWrap w:val="0"/>
            <w:vAlign w:val="center"/>
          </w:tcPr>
          <w:p w14:paraId="03F5586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来源地</w:t>
            </w:r>
          </w:p>
        </w:tc>
        <w:tc>
          <w:tcPr>
            <w:tcW w:w="1466" w:type="dxa"/>
            <w:tcBorders>
              <w:top w:val="single" w:color="000000" w:sz="4" w:space="0"/>
              <w:left w:val="nil"/>
              <w:bottom w:val="single" w:color="000000" w:sz="4" w:space="0"/>
              <w:right w:val="single" w:color="000000" w:sz="4" w:space="0"/>
            </w:tcBorders>
            <w:noWrap w:val="0"/>
            <w:vAlign w:val="center"/>
          </w:tcPr>
          <w:p w14:paraId="19E3698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数 量（</w:t>
            </w:r>
            <w:r>
              <w:rPr>
                <w:rFonts w:hint="eastAsia" w:ascii="宋体" w:hAnsi="宋体" w:eastAsia="宋体" w:cs="宋体"/>
                <w:kern w:val="0"/>
                <w:szCs w:val="21"/>
                <w:lang w:eastAsia="zh-CN"/>
              </w:rPr>
              <w:t>万</w:t>
            </w:r>
            <w:r>
              <w:rPr>
                <w:rFonts w:hint="eastAsia" w:ascii="宋体" w:hAnsi="宋体" w:eastAsia="宋体" w:cs="宋体"/>
                <w:kern w:val="0"/>
                <w:szCs w:val="21"/>
              </w:rPr>
              <w:t>吨）</w:t>
            </w:r>
          </w:p>
        </w:tc>
        <w:tc>
          <w:tcPr>
            <w:tcW w:w="1383" w:type="dxa"/>
            <w:gridSpan w:val="3"/>
            <w:tcBorders>
              <w:top w:val="single" w:color="000000" w:sz="4" w:space="0"/>
              <w:left w:val="nil"/>
              <w:bottom w:val="single" w:color="000000" w:sz="4" w:space="0"/>
              <w:right w:val="single" w:color="000000" w:sz="4" w:space="0"/>
            </w:tcBorders>
            <w:noWrap w:val="0"/>
            <w:vAlign w:val="center"/>
          </w:tcPr>
          <w:p w14:paraId="19489B9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产 品</w:t>
            </w:r>
          </w:p>
        </w:tc>
        <w:tc>
          <w:tcPr>
            <w:tcW w:w="1847" w:type="dxa"/>
            <w:gridSpan w:val="3"/>
            <w:tcBorders>
              <w:top w:val="single" w:color="000000" w:sz="4" w:space="0"/>
              <w:left w:val="nil"/>
              <w:bottom w:val="single" w:color="000000" w:sz="4" w:space="0"/>
              <w:right w:val="single" w:color="000000" w:sz="4" w:space="0"/>
            </w:tcBorders>
            <w:noWrap w:val="0"/>
            <w:vAlign w:val="center"/>
          </w:tcPr>
          <w:p w14:paraId="5AB7293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产量（</w:t>
            </w:r>
            <w:r>
              <w:rPr>
                <w:rFonts w:hint="eastAsia" w:ascii="宋体" w:hAnsi="宋体" w:eastAsia="宋体" w:cs="宋体"/>
                <w:kern w:val="0"/>
                <w:szCs w:val="21"/>
                <w:lang w:eastAsia="zh-CN"/>
              </w:rPr>
              <w:t>万</w:t>
            </w:r>
            <w:r>
              <w:rPr>
                <w:rFonts w:hint="eastAsia" w:ascii="宋体" w:hAnsi="宋体" w:eastAsia="宋体" w:cs="宋体"/>
                <w:kern w:val="0"/>
                <w:szCs w:val="21"/>
              </w:rPr>
              <w:t>吨）</w:t>
            </w:r>
          </w:p>
        </w:tc>
        <w:tc>
          <w:tcPr>
            <w:tcW w:w="1760" w:type="dxa"/>
            <w:gridSpan w:val="2"/>
            <w:tcBorders>
              <w:top w:val="single" w:color="000000" w:sz="4" w:space="0"/>
              <w:left w:val="nil"/>
              <w:bottom w:val="single" w:color="000000" w:sz="4" w:space="0"/>
              <w:right w:val="single" w:color="000000" w:sz="4" w:space="0"/>
            </w:tcBorders>
            <w:noWrap w:val="0"/>
            <w:vAlign w:val="center"/>
          </w:tcPr>
          <w:p w14:paraId="2E8FC04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产值</w:t>
            </w:r>
          </w:p>
        </w:tc>
      </w:tr>
      <w:tr w14:paraId="5D421071">
        <w:tblPrEx>
          <w:tblCellMar>
            <w:top w:w="0" w:type="dxa"/>
            <w:left w:w="108" w:type="dxa"/>
            <w:bottom w:w="0" w:type="dxa"/>
            <w:right w:w="108" w:type="dxa"/>
          </w:tblCellMar>
        </w:tblPrEx>
        <w:trPr>
          <w:trHeight w:val="454" w:hRule="exact"/>
        </w:trPr>
        <w:tc>
          <w:tcPr>
            <w:tcW w:w="3077" w:type="dxa"/>
            <w:gridSpan w:val="2"/>
            <w:vMerge w:val="continue"/>
            <w:tcBorders>
              <w:left w:val="single" w:color="000000" w:sz="4" w:space="0"/>
              <w:right w:val="single" w:color="000000" w:sz="4" w:space="0"/>
            </w:tcBorders>
            <w:noWrap w:val="0"/>
            <w:vAlign w:val="center"/>
          </w:tcPr>
          <w:p w14:paraId="200279E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240" w:type="dxa"/>
            <w:tcBorders>
              <w:top w:val="single" w:color="000000" w:sz="4" w:space="0"/>
              <w:left w:val="nil"/>
              <w:bottom w:val="single" w:color="000000" w:sz="4" w:space="0"/>
              <w:right w:val="single" w:color="000000" w:sz="4" w:space="0"/>
            </w:tcBorders>
            <w:noWrap w:val="0"/>
            <w:vAlign w:val="center"/>
          </w:tcPr>
          <w:p w14:paraId="569BD98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22</w:t>
            </w:r>
            <w:r>
              <w:rPr>
                <w:rFonts w:hint="eastAsia" w:ascii="宋体" w:hAnsi="宋体" w:eastAsia="宋体" w:cs="宋体"/>
                <w:kern w:val="0"/>
                <w:szCs w:val="21"/>
              </w:rPr>
              <w:t>年</w:t>
            </w:r>
          </w:p>
        </w:tc>
        <w:tc>
          <w:tcPr>
            <w:tcW w:w="1440" w:type="dxa"/>
            <w:gridSpan w:val="2"/>
            <w:tcBorders>
              <w:top w:val="single" w:color="000000" w:sz="4" w:space="0"/>
              <w:left w:val="nil"/>
              <w:bottom w:val="single" w:color="000000" w:sz="4" w:space="0"/>
              <w:right w:val="single" w:color="000000" w:sz="4" w:space="0"/>
            </w:tcBorders>
            <w:noWrap w:val="0"/>
            <w:vAlign w:val="center"/>
          </w:tcPr>
          <w:p w14:paraId="0B5FF8D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669" w:type="dxa"/>
            <w:tcBorders>
              <w:top w:val="single" w:color="000000" w:sz="4" w:space="0"/>
              <w:left w:val="nil"/>
              <w:bottom w:val="single" w:color="000000" w:sz="4" w:space="0"/>
              <w:right w:val="single" w:color="000000" w:sz="4" w:space="0"/>
            </w:tcBorders>
            <w:noWrap w:val="0"/>
            <w:vAlign w:val="center"/>
          </w:tcPr>
          <w:p w14:paraId="0AEFA7A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□省外□省内</w:t>
            </w:r>
          </w:p>
        </w:tc>
        <w:tc>
          <w:tcPr>
            <w:tcW w:w="1466" w:type="dxa"/>
            <w:tcBorders>
              <w:top w:val="single" w:color="000000" w:sz="4" w:space="0"/>
              <w:left w:val="nil"/>
              <w:bottom w:val="single" w:color="000000" w:sz="4" w:space="0"/>
              <w:right w:val="single" w:color="000000" w:sz="4" w:space="0"/>
            </w:tcBorders>
            <w:noWrap w:val="0"/>
            <w:vAlign w:val="center"/>
          </w:tcPr>
          <w:p w14:paraId="42D5DD5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383" w:type="dxa"/>
            <w:gridSpan w:val="3"/>
            <w:tcBorders>
              <w:top w:val="single" w:color="000000" w:sz="4" w:space="0"/>
              <w:left w:val="nil"/>
              <w:bottom w:val="single" w:color="000000" w:sz="4" w:space="0"/>
              <w:right w:val="single" w:color="000000" w:sz="4" w:space="0"/>
            </w:tcBorders>
            <w:noWrap w:val="0"/>
            <w:vAlign w:val="center"/>
          </w:tcPr>
          <w:p w14:paraId="70874FD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847" w:type="dxa"/>
            <w:gridSpan w:val="3"/>
            <w:tcBorders>
              <w:top w:val="single" w:color="000000" w:sz="4" w:space="0"/>
              <w:left w:val="nil"/>
              <w:bottom w:val="single" w:color="000000" w:sz="4" w:space="0"/>
              <w:right w:val="single" w:color="000000" w:sz="4" w:space="0"/>
            </w:tcBorders>
            <w:noWrap w:val="0"/>
            <w:vAlign w:val="center"/>
          </w:tcPr>
          <w:p w14:paraId="51361A4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tcBorders>
              <w:top w:val="single" w:color="000000" w:sz="4" w:space="0"/>
              <w:left w:val="nil"/>
              <w:bottom w:val="single" w:color="000000" w:sz="4" w:space="0"/>
              <w:right w:val="single" w:color="000000" w:sz="4" w:space="0"/>
            </w:tcBorders>
            <w:noWrap w:val="0"/>
            <w:vAlign w:val="center"/>
          </w:tcPr>
          <w:p w14:paraId="1F1BF73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6A46F33C">
        <w:tblPrEx>
          <w:tblCellMar>
            <w:top w:w="0" w:type="dxa"/>
            <w:left w:w="108" w:type="dxa"/>
            <w:bottom w:w="0" w:type="dxa"/>
            <w:right w:w="108" w:type="dxa"/>
          </w:tblCellMar>
        </w:tblPrEx>
        <w:trPr>
          <w:trHeight w:val="454" w:hRule="exact"/>
        </w:trPr>
        <w:tc>
          <w:tcPr>
            <w:tcW w:w="3077" w:type="dxa"/>
            <w:gridSpan w:val="2"/>
            <w:vMerge w:val="continue"/>
            <w:tcBorders>
              <w:left w:val="single" w:color="000000" w:sz="4" w:space="0"/>
              <w:right w:val="single" w:color="000000" w:sz="4" w:space="0"/>
            </w:tcBorders>
            <w:noWrap w:val="0"/>
            <w:vAlign w:val="center"/>
          </w:tcPr>
          <w:p w14:paraId="4075D2B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240" w:type="dxa"/>
            <w:tcBorders>
              <w:top w:val="single" w:color="000000" w:sz="4" w:space="0"/>
              <w:left w:val="nil"/>
              <w:bottom w:val="single" w:color="000000" w:sz="4" w:space="0"/>
              <w:right w:val="single" w:color="000000" w:sz="4" w:space="0"/>
            </w:tcBorders>
            <w:noWrap w:val="0"/>
            <w:vAlign w:val="center"/>
          </w:tcPr>
          <w:p w14:paraId="222EFDE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23</w:t>
            </w:r>
            <w:r>
              <w:rPr>
                <w:rFonts w:hint="eastAsia" w:ascii="宋体" w:hAnsi="宋体" w:eastAsia="宋体" w:cs="宋体"/>
                <w:kern w:val="0"/>
                <w:szCs w:val="21"/>
              </w:rPr>
              <w:t>年</w:t>
            </w:r>
          </w:p>
        </w:tc>
        <w:tc>
          <w:tcPr>
            <w:tcW w:w="1440" w:type="dxa"/>
            <w:gridSpan w:val="2"/>
            <w:tcBorders>
              <w:top w:val="single" w:color="000000" w:sz="4" w:space="0"/>
              <w:left w:val="nil"/>
              <w:bottom w:val="single" w:color="000000" w:sz="4" w:space="0"/>
              <w:right w:val="single" w:color="000000" w:sz="4" w:space="0"/>
            </w:tcBorders>
            <w:noWrap w:val="0"/>
            <w:vAlign w:val="center"/>
          </w:tcPr>
          <w:p w14:paraId="0C1AA22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669" w:type="dxa"/>
            <w:tcBorders>
              <w:top w:val="single" w:color="000000" w:sz="4" w:space="0"/>
              <w:left w:val="nil"/>
              <w:bottom w:val="single" w:color="000000" w:sz="4" w:space="0"/>
              <w:right w:val="single" w:color="000000" w:sz="4" w:space="0"/>
            </w:tcBorders>
            <w:noWrap w:val="0"/>
            <w:vAlign w:val="center"/>
          </w:tcPr>
          <w:p w14:paraId="10EB571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□省外□省内</w:t>
            </w:r>
          </w:p>
        </w:tc>
        <w:tc>
          <w:tcPr>
            <w:tcW w:w="1466" w:type="dxa"/>
            <w:tcBorders>
              <w:top w:val="single" w:color="000000" w:sz="4" w:space="0"/>
              <w:left w:val="nil"/>
              <w:bottom w:val="single" w:color="000000" w:sz="4" w:space="0"/>
              <w:right w:val="single" w:color="000000" w:sz="4" w:space="0"/>
            </w:tcBorders>
            <w:noWrap w:val="0"/>
            <w:vAlign w:val="center"/>
          </w:tcPr>
          <w:p w14:paraId="7911FE7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383" w:type="dxa"/>
            <w:gridSpan w:val="3"/>
            <w:tcBorders>
              <w:top w:val="single" w:color="000000" w:sz="4" w:space="0"/>
              <w:left w:val="nil"/>
              <w:bottom w:val="single" w:color="000000" w:sz="4" w:space="0"/>
              <w:right w:val="single" w:color="000000" w:sz="4" w:space="0"/>
            </w:tcBorders>
            <w:noWrap w:val="0"/>
            <w:vAlign w:val="center"/>
          </w:tcPr>
          <w:p w14:paraId="3BD13F8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847" w:type="dxa"/>
            <w:gridSpan w:val="3"/>
            <w:tcBorders>
              <w:top w:val="single" w:color="000000" w:sz="4" w:space="0"/>
              <w:left w:val="nil"/>
              <w:bottom w:val="single" w:color="000000" w:sz="4" w:space="0"/>
              <w:right w:val="single" w:color="000000" w:sz="4" w:space="0"/>
            </w:tcBorders>
            <w:noWrap w:val="0"/>
            <w:vAlign w:val="center"/>
          </w:tcPr>
          <w:p w14:paraId="4FBAB86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tcBorders>
              <w:top w:val="single" w:color="000000" w:sz="4" w:space="0"/>
              <w:left w:val="nil"/>
              <w:bottom w:val="single" w:color="000000" w:sz="4" w:space="0"/>
              <w:right w:val="single" w:color="000000" w:sz="4" w:space="0"/>
            </w:tcBorders>
            <w:noWrap w:val="0"/>
            <w:vAlign w:val="center"/>
          </w:tcPr>
          <w:p w14:paraId="1C38B58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207AE090">
        <w:tblPrEx>
          <w:tblCellMar>
            <w:top w:w="0" w:type="dxa"/>
            <w:left w:w="108" w:type="dxa"/>
            <w:bottom w:w="0" w:type="dxa"/>
            <w:right w:w="108" w:type="dxa"/>
          </w:tblCellMar>
        </w:tblPrEx>
        <w:trPr>
          <w:trHeight w:val="454" w:hRule="exact"/>
        </w:trPr>
        <w:tc>
          <w:tcPr>
            <w:tcW w:w="3077" w:type="dxa"/>
            <w:gridSpan w:val="2"/>
            <w:vMerge w:val="continue"/>
            <w:tcBorders>
              <w:left w:val="single" w:color="000000" w:sz="4" w:space="0"/>
              <w:bottom w:val="single" w:color="000000" w:sz="4" w:space="0"/>
              <w:right w:val="single" w:color="000000" w:sz="4" w:space="0"/>
            </w:tcBorders>
            <w:noWrap w:val="0"/>
            <w:vAlign w:val="center"/>
          </w:tcPr>
          <w:p w14:paraId="1A053E6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240" w:type="dxa"/>
            <w:tcBorders>
              <w:top w:val="single" w:color="000000" w:sz="4" w:space="0"/>
              <w:left w:val="nil"/>
              <w:bottom w:val="single" w:color="000000" w:sz="4" w:space="0"/>
              <w:right w:val="single" w:color="000000" w:sz="4" w:space="0"/>
            </w:tcBorders>
            <w:noWrap w:val="0"/>
            <w:vAlign w:val="center"/>
          </w:tcPr>
          <w:p w14:paraId="050EE70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24</w:t>
            </w:r>
            <w:r>
              <w:rPr>
                <w:rFonts w:hint="eastAsia" w:ascii="宋体" w:hAnsi="宋体" w:eastAsia="宋体" w:cs="宋体"/>
                <w:kern w:val="0"/>
                <w:szCs w:val="21"/>
              </w:rPr>
              <w:t>年</w:t>
            </w:r>
          </w:p>
        </w:tc>
        <w:tc>
          <w:tcPr>
            <w:tcW w:w="1440" w:type="dxa"/>
            <w:gridSpan w:val="2"/>
            <w:tcBorders>
              <w:top w:val="single" w:color="000000" w:sz="4" w:space="0"/>
              <w:left w:val="nil"/>
              <w:bottom w:val="single" w:color="000000" w:sz="4" w:space="0"/>
              <w:right w:val="single" w:color="000000" w:sz="4" w:space="0"/>
            </w:tcBorders>
            <w:noWrap w:val="0"/>
            <w:vAlign w:val="center"/>
          </w:tcPr>
          <w:p w14:paraId="6706651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669" w:type="dxa"/>
            <w:tcBorders>
              <w:top w:val="single" w:color="000000" w:sz="4" w:space="0"/>
              <w:left w:val="nil"/>
              <w:bottom w:val="single" w:color="000000" w:sz="4" w:space="0"/>
              <w:right w:val="single" w:color="000000" w:sz="4" w:space="0"/>
            </w:tcBorders>
            <w:noWrap w:val="0"/>
            <w:vAlign w:val="center"/>
          </w:tcPr>
          <w:p w14:paraId="4AD7532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□省外□省内</w:t>
            </w:r>
          </w:p>
        </w:tc>
        <w:tc>
          <w:tcPr>
            <w:tcW w:w="1466" w:type="dxa"/>
            <w:tcBorders>
              <w:top w:val="single" w:color="000000" w:sz="4" w:space="0"/>
              <w:left w:val="nil"/>
              <w:bottom w:val="single" w:color="000000" w:sz="4" w:space="0"/>
              <w:right w:val="single" w:color="000000" w:sz="4" w:space="0"/>
            </w:tcBorders>
            <w:noWrap w:val="0"/>
            <w:vAlign w:val="center"/>
          </w:tcPr>
          <w:p w14:paraId="38FD73D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383" w:type="dxa"/>
            <w:gridSpan w:val="3"/>
            <w:tcBorders>
              <w:top w:val="single" w:color="000000" w:sz="4" w:space="0"/>
              <w:left w:val="nil"/>
              <w:bottom w:val="single" w:color="000000" w:sz="4" w:space="0"/>
              <w:right w:val="single" w:color="000000" w:sz="4" w:space="0"/>
            </w:tcBorders>
            <w:noWrap w:val="0"/>
            <w:vAlign w:val="center"/>
          </w:tcPr>
          <w:p w14:paraId="28E8AE8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847" w:type="dxa"/>
            <w:gridSpan w:val="3"/>
            <w:tcBorders>
              <w:top w:val="single" w:color="000000" w:sz="4" w:space="0"/>
              <w:left w:val="nil"/>
              <w:bottom w:val="single" w:color="000000" w:sz="4" w:space="0"/>
              <w:right w:val="single" w:color="000000" w:sz="4" w:space="0"/>
            </w:tcBorders>
            <w:noWrap w:val="0"/>
            <w:vAlign w:val="center"/>
          </w:tcPr>
          <w:p w14:paraId="39782E6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tcBorders>
              <w:top w:val="single" w:color="000000" w:sz="4" w:space="0"/>
              <w:left w:val="nil"/>
              <w:bottom w:val="single" w:color="000000" w:sz="4" w:space="0"/>
              <w:right w:val="single" w:color="000000" w:sz="4" w:space="0"/>
            </w:tcBorders>
            <w:noWrap w:val="0"/>
            <w:vAlign w:val="center"/>
          </w:tcPr>
          <w:p w14:paraId="414884D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1811699D">
        <w:tblPrEx>
          <w:tblCellMar>
            <w:top w:w="0" w:type="dxa"/>
            <w:left w:w="108" w:type="dxa"/>
            <w:bottom w:w="0" w:type="dxa"/>
            <w:right w:w="108" w:type="dxa"/>
          </w:tblCellMar>
        </w:tblPrEx>
        <w:trPr>
          <w:trHeight w:val="454" w:hRule="exact"/>
        </w:trPr>
        <w:tc>
          <w:tcPr>
            <w:tcW w:w="3077" w:type="dxa"/>
            <w:gridSpan w:val="2"/>
            <w:tcBorders>
              <w:top w:val="single" w:color="000000" w:sz="4" w:space="0"/>
              <w:left w:val="single" w:color="000000" w:sz="4" w:space="0"/>
              <w:bottom w:val="single" w:color="000000" w:sz="4" w:space="0"/>
              <w:right w:val="single" w:color="000000" w:sz="4" w:space="0"/>
            </w:tcBorders>
            <w:noWrap w:val="0"/>
            <w:vAlign w:val="center"/>
          </w:tcPr>
          <w:p w14:paraId="7E473E6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年度（近三年）企业经营情况</w:t>
            </w:r>
          </w:p>
        </w:tc>
        <w:tc>
          <w:tcPr>
            <w:tcW w:w="2680" w:type="dxa"/>
            <w:gridSpan w:val="3"/>
            <w:tcBorders>
              <w:top w:val="single" w:color="000000" w:sz="4" w:space="0"/>
              <w:left w:val="nil"/>
              <w:bottom w:val="single" w:color="000000" w:sz="4" w:space="0"/>
              <w:right w:val="single" w:color="000000" w:sz="4" w:space="0"/>
            </w:tcBorders>
            <w:noWrap w:val="0"/>
            <w:vAlign w:val="center"/>
          </w:tcPr>
          <w:p w14:paraId="59F7BD9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22</w:t>
            </w:r>
            <w:r>
              <w:rPr>
                <w:rFonts w:hint="eastAsia" w:ascii="宋体" w:hAnsi="宋体" w:eastAsia="宋体" w:cs="宋体"/>
                <w:kern w:val="0"/>
                <w:szCs w:val="21"/>
              </w:rPr>
              <w:t>年</w:t>
            </w:r>
          </w:p>
        </w:tc>
        <w:tc>
          <w:tcPr>
            <w:tcW w:w="3135" w:type="dxa"/>
            <w:gridSpan w:val="2"/>
            <w:tcBorders>
              <w:top w:val="single" w:color="000000" w:sz="4" w:space="0"/>
              <w:left w:val="nil"/>
              <w:bottom w:val="single" w:color="000000" w:sz="4" w:space="0"/>
              <w:right w:val="single" w:color="000000" w:sz="4" w:space="0"/>
            </w:tcBorders>
            <w:noWrap w:val="0"/>
            <w:vAlign w:val="center"/>
          </w:tcPr>
          <w:p w14:paraId="664A4B9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23</w:t>
            </w:r>
            <w:r>
              <w:rPr>
                <w:rFonts w:hint="eastAsia" w:ascii="宋体" w:hAnsi="宋体" w:eastAsia="宋体" w:cs="宋体"/>
                <w:kern w:val="0"/>
                <w:szCs w:val="21"/>
              </w:rPr>
              <w:t>年</w:t>
            </w:r>
          </w:p>
        </w:tc>
        <w:tc>
          <w:tcPr>
            <w:tcW w:w="3230" w:type="dxa"/>
            <w:gridSpan w:val="6"/>
            <w:tcBorders>
              <w:top w:val="single" w:color="000000" w:sz="4" w:space="0"/>
              <w:left w:val="nil"/>
              <w:bottom w:val="single" w:color="000000" w:sz="4" w:space="0"/>
              <w:right w:val="single" w:color="000000" w:sz="4" w:space="0"/>
            </w:tcBorders>
            <w:noWrap w:val="0"/>
            <w:vAlign w:val="center"/>
          </w:tcPr>
          <w:p w14:paraId="0F3FD9C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24</w:t>
            </w:r>
            <w:r>
              <w:rPr>
                <w:rFonts w:hint="eastAsia" w:ascii="宋体" w:hAnsi="宋体" w:eastAsia="宋体" w:cs="宋体"/>
                <w:kern w:val="0"/>
                <w:szCs w:val="21"/>
              </w:rPr>
              <w:t>年</w:t>
            </w:r>
          </w:p>
        </w:tc>
        <w:tc>
          <w:tcPr>
            <w:tcW w:w="1760" w:type="dxa"/>
            <w:gridSpan w:val="2"/>
            <w:tcBorders>
              <w:top w:val="single" w:color="000000" w:sz="4" w:space="0"/>
              <w:left w:val="nil"/>
              <w:bottom w:val="single" w:color="000000" w:sz="4" w:space="0"/>
              <w:right w:val="single" w:color="000000" w:sz="4" w:space="0"/>
            </w:tcBorders>
            <w:noWrap w:val="0"/>
            <w:vAlign w:val="center"/>
          </w:tcPr>
          <w:p w14:paraId="41280F0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备  注</w:t>
            </w:r>
          </w:p>
        </w:tc>
      </w:tr>
      <w:tr w14:paraId="7EF655F8">
        <w:tblPrEx>
          <w:tblCellMar>
            <w:top w:w="0" w:type="dxa"/>
            <w:left w:w="108" w:type="dxa"/>
            <w:bottom w:w="0" w:type="dxa"/>
            <w:right w:w="108" w:type="dxa"/>
          </w:tblCellMar>
        </w:tblPrEx>
        <w:trPr>
          <w:trHeight w:val="454" w:hRule="exact"/>
        </w:trPr>
        <w:tc>
          <w:tcPr>
            <w:tcW w:w="3077" w:type="dxa"/>
            <w:gridSpan w:val="2"/>
            <w:tcBorders>
              <w:top w:val="single" w:color="000000" w:sz="4" w:space="0"/>
              <w:left w:val="single" w:color="000000" w:sz="4" w:space="0"/>
              <w:bottom w:val="single" w:color="000000" w:sz="4" w:space="0"/>
              <w:right w:val="single" w:color="000000" w:sz="4" w:space="0"/>
            </w:tcBorders>
            <w:noWrap w:val="0"/>
            <w:vAlign w:val="center"/>
          </w:tcPr>
          <w:p w14:paraId="46717E4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销售收入</w:t>
            </w:r>
          </w:p>
        </w:tc>
        <w:tc>
          <w:tcPr>
            <w:tcW w:w="2680" w:type="dxa"/>
            <w:gridSpan w:val="3"/>
            <w:tcBorders>
              <w:top w:val="single" w:color="000000" w:sz="4" w:space="0"/>
              <w:left w:val="nil"/>
              <w:bottom w:val="single" w:color="000000" w:sz="4" w:space="0"/>
              <w:right w:val="single" w:color="000000" w:sz="4" w:space="0"/>
            </w:tcBorders>
            <w:noWrap w:val="0"/>
            <w:vAlign w:val="center"/>
          </w:tcPr>
          <w:p w14:paraId="40A1675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135" w:type="dxa"/>
            <w:gridSpan w:val="2"/>
            <w:tcBorders>
              <w:top w:val="single" w:color="000000" w:sz="4" w:space="0"/>
              <w:left w:val="nil"/>
              <w:bottom w:val="single" w:color="000000" w:sz="4" w:space="0"/>
              <w:right w:val="single" w:color="000000" w:sz="4" w:space="0"/>
            </w:tcBorders>
            <w:noWrap w:val="0"/>
            <w:vAlign w:val="center"/>
          </w:tcPr>
          <w:p w14:paraId="7CF7027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230" w:type="dxa"/>
            <w:gridSpan w:val="6"/>
            <w:tcBorders>
              <w:top w:val="single" w:color="000000" w:sz="4" w:space="0"/>
              <w:left w:val="nil"/>
              <w:bottom w:val="single" w:color="000000" w:sz="4" w:space="0"/>
              <w:right w:val="single" w:color="000000" w:sz="4" w:space="0"/>
            </w:tcBorders>
            <w:noWrap w:val="0"/>
            <w:vAlign w:val="center"/>
          </w:tcPr>
          <w:p w14:paraId="1F6C143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vMerge w:val="restart"/>
            <w:tcBorders>
              <w:top w:val="single" w:color="000000" w:sz="4" w:space="0"/>
              <w:left w:val="nil"/>
              <w:right w:val="single" w:color="000000" w:sz="4" w:space="0"/>
            </w:tcBorders>
            <w:noWrap w:val="0"/>
            <w:vAlign w:val="center"/>
          </w:tcPr>
          <w:p w14:paraId="794456B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6AD955FB">
        <w:tblPrEx>
          <w:tblCellMar>
            <w:top w:w="0" w:type="dxa"/>
            <w:left w:w="108" w:type="dxa"/>
            <w:bottom w:w="0" w:type="dxa"/>
            <w:right w:w="108" w:type="dxa"/>
          </w:tblCellMar>
        </w:tblPrEx>
        <w:trPr>
          <w:trHeight w:val="454" w:hRule="exact"/>
        </w:trPr>
        <w:tc>
          <w:tcPr>
            <w:tcW w:w="3077" w:type="dxa"/>
            <w:gridSpan w:val="2"/>
            <w:tcBorders>
              <w:top w:val="single" w:color="000000" w:sz="4" w:space="0"/>
              <w:left w:val="single" w:color="000000" w:sz="4" w:space="0"/>
              <w:bottom w:val="single" w:color="000000" w:sz="4" w:space="0"/>
              <w:right w:val="single" w:color="000000" w:sz="4" w:space="0"/>
            </w:tcBorders>
            <w:noWrap w:val="0"/>
            <w:vAlign w:val="center"/>
          </w:tcPr>
          <w:p w14:paraId="5383F11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利    润</w:t>
            </w:r>
          </w:p>
        </w:tc>
        <w:tc>
          <w:tcPr>
            <w:tcW w:w="2680" w:type="dxa"/>
            <w:gridSpan w:val="3"/>
            <w:tcBorders>
              <w:top w:val="single" w:color="000000" w:sz="4" w:space="0"/>
              <w:left w:val="nil"/>
              <w:bottom w:val="single" w:color="000000" w:sz="4" w:space="0"/>
              <w:right w:val="single" w:color="000000" w:sz="4" w:space="0"/>
            </w:tcBorders>
            <w:noWrap w:val="0"/>
            <w:vAlign w:val="center"/>
          </w:tcPr>
          <w:p w14:paraId="4B0550A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135" w:type="dxa"/>
            <w:gridSpan w:val="2"/>
            <w:tcBorders>
              <w:top w:val="single" w:color="000000" w:sz="4" w:space="0"/>
              <w:left w:val="nil"/>
              <w:bottom w:val="single" w:color="000000" w:sz="4" w:space="0"/>
              <w:right w:val="single" w:color="000000" w:sz="4" w:space="0"/>
            </w:tcBorders>
            <w:noWrap w:val="0"/>
            <w:vAlign w:val="center"/>
          </w:tcPr>
          <w:p w14:paraId="2E63E02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230" w:type="dxa"/>
            <w:gridSpan w:val="6"/>
            <w:tcBorders>
              <w:top w:val="single" w:color="000000" w:sz="4" w:space="0"/>
              <w:left w:val="nil"/>
              <w:bottom w:val="single" w:color="000000" w:sz="4" w:space="0"/>
              <w:right w:val="single" w:color="000000" w:sz="4" w:space="0"/>
            </w:tcBorders>
            <w:noWrap w:val="0"/>
            <w:vAlign w:val="center"/>
          </w:tcPr>
          <w:p w14:paraId="1D14DFD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vMerge w:val="continue"/>
            <w:tcBorders>
              <w:left w:val="nil"/>
              <w:right w:val="single" w:color="000000" w:sz="4" w:space="0"/>
            </w:tcBorders>
            <w:noWrap w:val="0"/>
            <w:vAlign w:val="center"/>
          </w:tcPr>
          <w:p w14:paraId="7CDD427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703CC4E8">
        <w:tblPrEx>
          <w:tblCellMar>
            <w:top w:w="0" w:type="dxa"/>
            <w:left w:w="108" w:type="dxa"/>
            <w:bottom w:w="0" w:type="dxa"/>
            <w:right w:w="108" w:type="dxa"/>
          </w:tblCellMar>
        </w:tblPrEx>
        <w:trPr>
          <w:trHeight w:val="454" w:hRule="exact"/>
        </w:trPr>
        <w:tc>
          <w:tcPr>
            <w:tcW w:w="3077" w:type="dxa"/>
            <w:gridSpan w:val="2"/>
            <w:tcBorders>
              <w:top w:val="single" w:color="000000" w:sz="4" w:space="0"/>
              <w:left w:val="single" w:color="000000" w:sz="4" w:space="0"/>
              <w:bottom w:val="single" w:color="000000" w:sz="4" w:space="0"/>
              <w:right w:val="single" w:color="000000" w:sz="4" w:space="0"/>
            </w:tcBorders>
            <w:noWrap w:val="0"/>
            <w:vAlign w:val="center"/>
          </w:tcPr>
          <w:p w14:paraId="2E83178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税    金</w:t>
            </w:r>
          </w:p>
        </w:tc>
        <w:tc>
          <w:tcPr>
            <w:tcW w:w="2680" w:type="dxa"/>
            <w:gridSpan w:val="3"/>
            <w:tcBorders>
              <w:top w:val="single" w:color="000000" w:sz="4" w:space="0"/>
              <w:left w:val="nil"/>
              <w:bottom w:val="single" w:color="000000" w:sz="4" w:space="0"/>
              <w:right w:val="single" w:color="000000" w:sz="4" w:space="0"/>
            </w:tcBorders>
            <w:noWrap w:val="0"/>
            <w:vAlign w:val="center"/>
          </w:tcPr>
          <w:p w14:paraId="29822B8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135" w:type="dxa"/>
            <w:gridSpan w:val="2"/>
            <w:tcBorders>
              <w:top w:val="single" w:color="000000" w:sz="4" w:space="0"/>
              <w:left w:val="nil"/>
              <w:bottom w:val="single" w:color="000000" w:sz="4" w:space="0"/>
              <w:right w:val="single" w:color="000000" w:sz="4" w:space="0"/>
            </w:tcBorders>
            <w:noWrap w:val="0"/>
            <w:vAlign w:val="center"/>
          </w:tcPr>
          <w:p w14:paraId="1A725D6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230" w:type="dxa"/>
            <w:gridSpan w:val="6"/>
            <w:tcBorders>
              <w:top w:val="single" w:color="000000" w:sz="4" w:space="0"/>
              <w:left w:val="nil"/>
              <w:bottom w:val="single" w:color="000000" w:sz="4" w:space="0"/>
              <w:right w:val="single" w:color="000000" w:sz="4" w:space="0"/>
            </w:tcBorders>
            <w:noWrap w:val="0"/>
            <w:vAlign w:val="center"/>
          </w:tcPr>
          <w:p w14:paraId="2E6C3A0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60" w:type="dxa"/>
            <w:gridSpan w:val="2"/>
            <w:vMerge w:val="continue"/>
            <w:tcBorders>
              <w:left w:val="nil"/>
              <w:bottom w:val="single" w:color="000000" w:sz="4" w:space="0"/>
              <w:right w:val="single" w:color="000000" w:sz="4" w:space="0"/>
            </w:tcBorders>
            <w:noWrap w:val="0"/>
            <w:vAlign w:val="center"/>
          </w:tcPr>
          <w:p w14:paraId="2102C5C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bl>
    <w:p w14:paraId="522F2E28">
      <w:pPr>
        <w:widowControl/>
        <w:spacing w:line="500" w:lineRule="exact"/>
        <w:jc w:val="left"/>
        <w:rPr>
          <w:rFonts w:hint="eastAsia" w:ascii="宋体" w:hAnsi="宋体" w:eastAsia="宋体" w:cs="宋体"/>
          <w:kern w:val="0"/>
          <w:sz w:val="32"/>
          <w:szCs w:val="32"/>
        </w:rPr>
        <w:sectPr>
          <w:pgSz w:w="16838" w:h="11906" w:orient="landscape"/>
          <w:pgMar w:top="1587" w:right="2098" w:bottom="1474" w:left="1440" w:header="851" w:footer="992" w:gutter="0"/>
          <w:cols w:space="720" w:num="1"/>
          <w:titlePg/>
          <w:rtlGutter w:val="0"/>
          <w:docGrid w:type="linesAndChars" w:linePitch="315" w:charSpace="1638"/>
        </w:sectPr>
      </w:pPr>
    </w:p>
    <w:p w14:paraId="6D6633E4">
      <w:pPr>
        <w:widowControl/>
        <w:spacing w:line="500" w:lineRule="exact"/>
        <w:jc w:val="left"/>
        <w:rPr>
          <w:rFonts w:eastAsia="黑体"/>
          <w:b/>
          <w:bCs/>
          <w:kern w:val="0"/>
          <w:sz w:val="28"/>
          <w:szCs w:val="28"/>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2-2</w:t>
      </w:r>
      <w:r>
        <w:rPr>
          <w:rFonts w:hint="eastAsia" w:ascii="仿宋_GB2312" w:hAnsi="仿宋_GB2312" w:eastAsia="仿宋_GB2312" w:cs="仿宋_GB2312"/>
          <w:b/>
          <w:bCs/>
          <w:kern w:val="0"/>
          <w:sz w:val="32"/>
          <w:szCs w:val="32"/>
        </w:rPr>
        <w:t xml:space="preserve"> </w:t>
      </w:r>
      <w:r>
        <w:rPr>
          <w:rFonts w:eastAsia="黑体"/>
          <w:b/>
          <w:bCs/>
          <w:kern w:val="0"/>
          <w:sz w:val="28"/>
          <w:szCs w:val="28"/>
        </w:rPr>
        <w:t xml:space="preserve">            </w:t>
      </w:r>
    </w:p>
    <w:p w14:paraId="22471D13">
      <w:pPr>
        <w:widowControl/>
        <w:spacing w:line="500" w:lineRule="exact"/>
        <w:jc w:val="center"/>
        <w:rPr>
          <w:rFonts w:hint="eastAsia" w:eastAsia="方正小标宋简体"/>
          <w:kern w:val="0"/>
          <w:sz w:val="44"/>
          <w:szCs w:val="44"/>
          <w:lang w:eastAsia="zh-CN"/>
        </w:rPr>
      </w:pPr>
      <w:r>
        <w:rPr>
          <w:rFonts w:hint="eastAsia" w:ascii="Times New Roman" w:hAnsi="Times New Roman" w:eastAsia="方正小标宋简体" w:cs="Times New Roman"/>
          <w:kern w:val="0"/>
          <w:sz w:val="44"/>
          <w:szCs w:val="44"/>
          <w:lang w:eastAsia="zh-CN"/>
        </w:rPr>
        <w:t>企业</w:t>
      </w:r>
      <w:r>
        <w:rPr>
          <w:rFonts w:eastAsia="方正小标宋简体"/>
          <w:kern w:val="0"/>
          <w:sz w:val="44"/>
          <w:szCs w:val="44"/>
        </w:rPr>
        <w:t>基本情况表</w:t>
      </w:r>
      <w:r>
        <w:rPr>
          <w:rFonts w:hint="eastAsia" w:eastAsia="方正小标宋简体"/>
          <w:kern w:val="0"/>
          <w:sz w:val="44"/>
          <w:szCs w:val="44"/>
          <w:lang w:eastAsia="zh-CN"/>
        </w:rPr>
        <w:t>（</w:t>
      </w:r>
      <w:r>
        <w:rPr>
          <w:rFonts w:hint="eastAsia" w:eastAsia="方正小标宋简体"/>
          <w:kern w:val="0"/>
          <w:sz w:val="44"/>
          <w:szCs w:val="44"/>
        </w:rPr>
        <w:t>粤港清洁生产伙伴</w:t>
      </w:r>
      <w:r>
        <w:rPr>
          <w:rFonts w:hint="eastAsia" w:eastAsia="方正小标宋简体"/>
          <w:kern w:val="0"/>
          <w:sz w:val="44"/>
          <w:szCs w:val="44"/>
          <w:lang w:eastAsia="zh-CN"/>
        </w:rPr>
        <w:t>项目）</w:t>
      </w:r>
    </w:p>
    <w:p w14:paraId="79BA3F5C">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 xml:space="preserve">企业签章                                                                                         </w:t>
      </w:r>
      <w:r>
        <w:rPr>
          <w:rFonts w:hint="eastAsia" w:ascii="宋体" w:hAnsi="宋体" w:eastAsia="宋体" w:cs="宋体"/>
          <w:kern w:val="0"/>
          <w:szCs w:val="21"/>
          <w:lang w:eastAsia="zh-CN"/>
        </w:rPr>
        <w:t>资金</w:t>
      </w:r>
      <w:r>
        <w:rPr>
          <w:rFonts w:hint="eastAsia" w:ascii="宋体" w:hAnsi="宋体" w:eastAsia="宋体" w:cs="宋体"/>
          <w:kern w:val="0"/>
          <w:szCs w:val="21"/>
        </w:rPr>
        <w:t>单位：万元（人民币）</w:t>
      </w:r>
    </w:p>
    <w:tbl>
      <w:tblPr>
        <w:tblStyle w:val="8"/>
        <w:tblW w:w="0" w:type="auto"/>
        <w:jc w:val="center"/>
        <w:tblLayout w:type="fixed"/>
        <w:tblCellMar>
          <w:top w:w="0" w:type="dxa"/>
          <w:left w:w="108" w:type="dxa"/>
          <w:bottom w:w="0" w:type="dxa"/>
          <w:right w:w="108" w:type="dxa"/>
        </w:tblCellMar>
      </w:tblPr>
      <w:tblGrid>
        <w:gridCol w:w="1994"/>
        <w:gridCol w:w="4404"/>
        <w:gridCol w:w="1632"/>
        <w:gridCol w:w="526"/>
        <w:gridCol w:w="818"/>
        <w:gridCol w:w="1174"/>
        <w:gridCol w:w="530"/>
        <w:gridCol w:w="1131"/>
        <w:gridCol w:w="1005"/>
        <w:gridCol w:w="1095"/>
      </w:tblGrid>
      <w:tr w14:paraId="7069C60D">
        <w:tblPrEx>
          <w:tblCellMar>
            <w:top w:w="0" w:type="dxa"/>
            <w:left w:w="108" w:type="dxa"/>
            <w:bottom w:w="0" w:type="dxa"/>
            <w:right w:w="108" w:type="dxa"/>
          </w:tblCellMar>
        </w:tblPrEx>
        <w:trPr>
          <w:trHeight w:val="454" w:hRule="exact"/>
          <w:jc w:val="center"/>
        </w:trPr>
        <w:tc>
          <w:tcPr>
            <w:tcW w:w="1994" w:type="dxa"/>
            <w:tcBorders>
              <w:top w:val="single" w:color="000000" w:sz="4" w:space="0"/>
              <w:left w:val="single" w:color="000000" w:sz="4" w:space="0"/>
              <w:bottom w:val="single" w:color="000000" w:sz="4" w:space="0"/>
              <w:right w:val="single" w:color="000000" w:sz="4" w:space="0"/>
            </w:tcBorders>
            <w:noWrap w:val="0"/>
            <w:vAlign w:val="center"/>
          </w:tcPr>
          <w:p w14:paraId="6ECA347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企业名称</w:t>
            </w:r>
          </w:p>
        </w:tc>
        <w:tc>
          <w:tcPr>
            <w:tcW w:w="6562" w:type="dxa"/>
            <w:gridSpan w:val="3"/>
            <w:tcBorders>
              <w:top w:val="single" w:color="000000" w:sz="4" w:space="0"/>
              <w:left w:val="nil"/>
              <w:bottom w:val="single" w:color="000000" w:sz="4" w:space="0"/>
              <w:right w:val="single" w:color="000000" w:sz="4" w:space="0"/>
            </w:tcBorders>
            <w:noWrap w:val="0"/>
            <w:vAlign w:val="center"/>
          </w:tcPr>
          <w:p w14:paraId="3E5A790A">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2" w:type="dxa"/>
            <w:gridSpan w:val="2"/>
            <w:tcBorders>
              <w:top w:val="single" w:color="000000" w:sz="4" w:space="0"/>
              <w:left w:val="nil"/>
              <w:bottom w:val="single" w:color="000000" w:sz="4" w:space="0"/>
              <w:right w:val="single" w:color="000000" w:sz="4" w:space="0"/>
            </w:tcBorders>
            <w:noWrap w:val="0"/>
            <w:vAlign w:val="center"/>
          </w:tcPr>
          <w:p w14:paraId="2B48E18B">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法定代表人</w:t>
            </w:r>
          </w:p>
        </w:tc>
        <w:tc>
          <w:tcPr>
            <w:tcW w:w="3761" w:type="dxa"/>
            <w:gridSpan w:val="4"/>
            <w:tcBorders>
              <w:top w:val="single" w:color="000000" w:sz="4" w:space="0"/>
              <w:left w:val="nil"/>
              <w:bottom w:val="single" w:color="000000" w:sz="4" w:space="0"/>
              <w:right w:val="single" w:color="000000" w:sz="4" w:space="0"/>
            </w:tcBorders>
            <w:noWrap w:val="0"/>
            <w:vAlign w:val="center"/>
          </w:tcPr>
          <w:p w14:paraId="3046BDC1">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kern w:val="0"/>
                <w:szCs w:val="21"/>
              </w:rPr>
              <w:t xml:space="preserve">  </w:t>
            </w:r>
          </w:p>
        </w:tc>
      </w:tr>
      <w:tr w14:paraId="19E351B4">
        <w:tblPrEx>
          <w:tblCellMar>
            <w:top w:w="0" w:type="dxa"/>
            <w:left w:w="108" w:type="dxa"/>
            <w:bottom w:w="0" w:type="dxa"/>
            <w:right w:w="108" w:type="dxa"/>
          </w:tblCellMar>
        </w:tblPrEx>
        <w:trPr>
          <w:trHeight w:val="454" w:hRule="exact"/>
          <w:jc w:val="center"/>
        </w:trPr>
        <w:tc>
          <w:tcPr>
            <w:tcW w:w="1994" w:type="dxa"/>
            <w:tcBorders>
              <w:top w:val="single" w:color="000000" w:sz="4" w:space="0"/>
              <w:left w:val="single" w:color="000000" w:sz="4" w:space="0"/>
              <w:bottom w:val="single" w:color="000000" w:sz="4" w:space="0"/>
              <w:right w:val="single" w:color="000000" w:sz="4" w:space="0"/>
            </w:tcBorders>
            <w:noWrap w:val="0"/>
            <w:vAlign w:val="center"/>
          </w:tcPr>
          <w:p w14:paraId="6C7D24C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企业地址</w:t>
            </w:r>
          </w:p>
        </w:tc>
        <w:tc>
          <w:tcPr>
            <w:tcW w:w="6562" w:type="dxa"/>
            <w:gridSpan w:val="3"/>
            <w:tcBorders>
              <w:top w:val="single" w:color="000000" w:sz="4" w:space="0"/>
              <w:left w:val="nil"/>
              <w:bottom w:val="single" w:color="000000" w:sz="4" w:space="0"/>
              <w:right w:val="single" w:color="000000" w:sz="4" w:space="0"/>
            </w:tcBorders>
            <w:noWrap w:val="0"/>
            <w:vAlign w:val="center"/>
          </w:tcPr>
          <w:p w14:paraId="675CB09E">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2" w:type="dxa"/>
            <w:gridSpan w:val="2"/>
            <w:tcBorders>
              <w:top w:val="single" w:color="000000" w:sz="4" w:space="0"/>
              <w:left w:val="nil"/>
              <w:bottom w:val="single" w:color="000000" w:sz="4" w:space="0"/>
              <w:right w:val="single" w:color="000000" w:sz="4" w:space="0"/>
            </w:tcBorders>
            <w:noWrap w:val="0"/>
            <w:vAlign w:val="center"/>
          </w:tcPr>
          <w:p w14:paraId="12443201">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联系人及联系电话</w:t>
            </w:r>
          </w:p>
        </w:tc>
        <w:tc>
          <w:tcPr>
            <w:tcW w:w="3761" w:type="dxa"/>
            <w:gridSpan w:val="4"/>
            <w:tcBorders>
              <w:top w:val="single" w:color="000000" w:sz="4" w:space="0"/>
              <w:left w:val="nil"/>
              <w:bottom w:val="single" w:color="000000" w:sz="4" w:space="0"/>
              <w:right w:val="single" w:color="000000" w:sz="4" w:space="0"/>
            </w:tcBorders>
            <w:noWrap w:val="0"/>
            <w:vAlign w:val="center"/>
          </w:tcPr>
          <w:p w14:paraId="4FFF942D">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p>
        </w:tc>
      </w:tr>
      <w:tr w14:paraId="40710864">
        <w:tblPrEx>
          <w:tblCellMar>
            <w:top w:w="0" w:type="dxa"/>
            <w:left w:w="108" w:type="dxa"/>
            <w:bottom w:w="0" w:type="dxa"/>
            <w:right w:w="108" w:type="dxa"/>
          </w:tblCellMar>
        </w:tblPrEx>
        <w:trPr>
          <w:trHeight w:val="454" w:hRule="exact"/>
          <w:jc w:val="center"/>
        </w:trPr>
        <w:tc>
          <w:tcPr>
            <w:tcW w:w="1994" w:type="dxa"/>
            <w:tcBorders>
              <w:top w:val="single" w:color="000000" w:sz="4" w:space="0"/>
              <w:left w:val="single" w:color="000000" w:sz="4" w:space="0"/>
              <w:bottom w:val="single" w:color="000000" w:sz="4" w:space="0"/>
              <w:right w:val="single" w:color="000000" w:sz="4" w:space="0"/>
            </w:tcBorders>
            <w:noWrap w:val="0"/>
            <w:vAlign w:val="center"/>
          </w:tcPr>
          <w:p w14:paraId="50158ED7">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香港公司名称</w:t>
            </w:r>
          </w:p>
        </w:tc>
        <w:tc>
          <w:tcPr>
            <w:tcW w:w="6562" w:type="dxa"/>
            <w:gridSpan w:val="3"/>
            <w:tcBorders>
              <w:top w:val="single" w:color="000000" w:sz="4" w:space="0"/>
              <w:left w:val="nil"/>
              <w:bottom w:val="single" w:color="000000" w:sz="4" w:space="0"/>
              <w:right w:val="single" w:color="auto" w:sz="4" w:space="0"/>
            </w:tcBorders>
            <w:noWrap w:val="0"/>
            <w:vAlign w:val="center"/>
          </w:tcPr>
          <w:p w14:paraId="24832DCE">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992" w:type="dxa"/>
            <w:gridSpan w:val="2"/>
            <w:tcBorders>
              <w:top w:val="single" w:color="000000" w:sz="4" w:space="0"/>
              <w:left w:val="single" w:color="auto" w:sz="4" w:space="0"/>
              <w:bottom w:val="single" w:color="000000" w:sz="4" w:space="0"/>
              <w:right w:val="single" w:color="auto" w:sz="4" w:space="0"/>
            </w:tcBorders>
            <w:noWrap w:val="0"/>
            <w:vAlign w:val="center"/>
          </w:tcPr>
          <w:p w14:paraId="2C8D4EA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隶属关系</w:t>
            </w:r>
          </w:p>
        </w:tc>
        <w:tc>
          <w:tcPr>
            <w:tcW w:w="3761" w:type="dxa"/>
            <w:gridSpan w:val="4"/>
            <w:tcBorders>
              <w:top w:val="single" w:color="000000" w:sz="4" w:space="0"/>
              <w:left w:val="single" w:color="auto" w:sz="4" w:space="0"/>
              <w:bottom w:val="single" w:color="000000" w:sz="4" w:space="0"/>
              <w:right w:val="single" w:color="000000" w:sz="4" w:space="0"/>
            </w:tcBorders>
            <w:noWrap w:val="0"/>
            <w:vAlign w:val="center"/>
          </w:tcPr>
          <w:p w14:paraId="2D3DCB87">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p>
        </w:tc>
      </w:tr>
      <w:tr w14:paraId="2C013C18">
        <w:tblPrEx>
          <w:tblCellMar>
            <w:top w:w="0" w:type="dxa"/>
            <w:left w:w="108" w:type="dxa"/>
            <w:bottom w:w="0" w:type="dxa"/>
            <w:right w:w="108" w:type="dxa"/>
          </w:tblCellMar>
        </w:tblPrEx>
        <w:trPr>
          <w:trHeight w:val="454" w:hRule="exact"/>
          <w:jc w:val="center"/>
        </w:trPr>
        <w:tc>
          <w:tcPr>
            <w:tcW w:w="1994" w:type="dxa"/>
            <w:tcBorders>
              <w:top w:val="single" w:color="000000" w:sz="4" w:space="0"/>
              <w:left w:val="single" w:color="000000" w:sz="4" w:space="0"/>
              <w:bottom w:val="single" w:color="000000" w:sz="4" w:space="0"/>
              <w:right w:val="single" w:color="000000" w:sz="4" w:space="0"/>
            </w:tcBorders>
            <w:noWrap w:val="0"/>
            <w:vAlign w:val="center"/>
          </w:tcPr>
          <w:p w14:paraId="2B8131AD">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kern w:val="0"/>
                <w:szCs w:val="21"/>
              </w:rPr>
              <w:t>企业获得主要称号</w:t>
            </w:r>
          </w:p>
        </w:tc>
        <w:tc>
          <w:tcPr>
            <w:tcW w:w="6562" w:type="dxa"/>
            <w:gridSpan w:val="3"/>
            <w:tcBorders>
              <w:top w:val="single" w:color="000000" w:sz="4" w:space="0"/>
              <w:left w:val="nil"/>
              <w:bottom w:val="single" w:color="000000" w:sz="4" w:space="0"/>
              <w:right w:val="single" w:color="auto" w:sz="4" w:space="0"/>
            </w:tcBorders>
            <w:noWrap w:val="0"/>
            <w:vAlign w:val="center"/>
          </w:tcPr>
          <w:p w14:paraId="3F10EB4A">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kern w:val="0"/>
                <w:szCs w:val="21"/>
              </w:rPr>
              <w:t>如：省或市级清</w:t>
            </w:r>
            <w:r>
              <w:rPr>
                <w:rFonts w:hint="eastAsia" w:ascii="宋体" w:hAnsi="宋体" w:eastAsia="宋体" w:cs="宋体"/>
                <w:kern w:val="0"/>
                <w:szCs w:val="21"/>
                <w:shd w:val="clear" w:color="auto" w:fill="FFFFFF"/>
              </w:rPr>
              <w:t>洁生产企业等。</w:t>
            </w:r>
          </w:p>
        </w:tc>
        <w:tc>
          <w:tcPr>
            <w:tcW w:w="1992" w:type="dxa"/>
            <w:gridSpan w:val="2"/>
            <w:tcBorders>
              <w:top w:val="single" w:color="000000" w:sz="4" w:space="0"/>
              <w:left w:val="single" w:color="auto" w:sz="4" w:space="0"/>
              <w:bottom w:val="single" w:color="000000" w:sz="4" w:space="0"/>
              <w:right w:val="single" w:color="auto" w:sz="4" w:space="0"/>
            </w:tcBorders>
            <w:noWrap w:val="0"/>
            <w:vAlign w:val="center"/>
          </w:tcPr>
          <w:p w14:paraId="071AC1B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kern w:val="0"/>
                <w:szCs w:val="21"/>
              </w:rPr>
              <w:t>统一社会信用代码</w:t>
            </w:r>
          </w:p>
        </w:tc>
        <w:tc>
          <w:tcPr>
            <w:tcW w:w="3761" w:type="dxa"/>
            <w:gridSpan w:val="4"/>
            <w:tcBorders>
              <w:top w:val="single" w:color="000000" w:sz="4" w:space="0"/>
              <w:left w:val="single" w:color="auto" w:sz="4" w:space="0"/>
              <w:bottom w:val="single" w:color="000000" w:sz="4" w:space="0"/>
              <w:right w:val="single" w:color="000000" w:sz="4" w:space="0"/>
            </w:tcBorders>
            <w:noWrap w:val="0"/>
            <w:vAlign w:val="center"/>
          </w:tcPr>
          <w:p w14:paraId="0626C1D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p>
        </w:tc>
      </w:tr>
      <w:tr w14:paraId="70B70A2B">
        <w:tblPrEx>
          <w:tblCellMar>
            <w:top w:w="0" w:type="dxa"/>
            <w:left w:w="108" w:type="dxa"/>
            <w:bottom w:w="0" w:type="dxa"/>
            <w:right w:w="108" w:type="dxa"/>
          </w:tblCellMar>
        </w:tblPrEx>
        <w:trPr>
          <w:trHeight w:val="454" w:hRule="exact"/>
          <w:jc w:val="center"/>
        </w:trPr>
        <w:tc>
          <w:tcPr>
            <w:tcW w:w="1994" w:type="dxa"/>
            <w:vMerge w:val="restart"/>
            <w:tcBorders>
              <w:top w:val="single" w:color="000000" w:sz="4" w:space="0"/>
              <w:left w:val="single" w:color="000000" w:sz="4" w:space="0"/>
              <w:right w:val="single" w:color="000000" w:sz="4" w:space="0"/>
            </w:tcBorders>
            <w:noWrap w:val="0"/>
            <w:vAlign w:val="center"/>
          </w:tcPr>
          <w:p w14:paraId="6CBC0C1B">
            <w:pPr>
              <w:keepNext w:val="0"/>
              <w:keepLines w:val="0"/>
              <w:pageBreakBefore w:val="0"/>
              <w:widowControl/>
              <w:kinsoku/>
              <w:wordWrap/>
              <w:overflowPunct/>
              <w:topLinePunct w:val="0"/>
              <w:autoSpaceDE/>
              <w:autoSpaceDN w:val="0"/>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主要产品</w:t>
            </w:r>
          </w:p>
          <w:p w14:paraId="16C8E8F7">
            <w:pPr>
              <w:keepNext w:val="0"/>
              <w:keepLines w:val="0"/>
              <w:pageBreakBefore w:val="0"/>
              <w:widowControl/>
              <w:kinsoku/>
              <w:wordWrap/>
              <w:overflowPunct/>
              <w:topLinePunct w:val="0"/>
              <w:autoSpaceDE/>
              <w:autoSpaceDN w:val="0"/>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 xml:space="preserve">及生产能力       </w:t>
            </w:r>
          </w:p>
        </w:tc>
        <w:tc>
          <w:tcPr>
            <w:tcW w:w="7380" w:type="dxa"/>
            <w:gridSpan w:val="4"/>
            <w:vMerge w:val="restart"/>
            <w:tcBorders>
              <w:top w:val="single" w:color="000000" w:sz="4" w:space="0"/>
              <w:left w:val="single" w:color="000000" w:sz="4" w:space="0"/>
              <w:right w:val="single" w:color="000000" w:sz="4" w:space="0"/>
            </w:tcBorders>
            <w:noWrap w:val="0"/>
            <w:vAlign w:val="center"/>
          </w:tcPr>
          <w:p w14:paraId="0C6E77BC">
            <w:pPr>
              <w:keepNext w:val="0"/>
              <w:keepLines w:val="0"/>
              <w:pageBreakBefore w:val="0"/>
              <w:widowControl/>
              <w:kinsoku/>
              <w:wordWrap/>
              <w:overflowPunct/>
              <w:topLinePunct w:val="0"/>
              <w:autoSpaceDE/>
              <w:autoSpaceDN w:val="0"/>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如：主要产品种类及其生产能力、国内市场占有率，资源、能源消耗水平等。</w:t>
            </w:r>
          </w:p>
        </w:tc>
        <w:tc>
          <w:tcPr>
            <w:tcW w:w="1704" w:type="dxa"/>
            <w:gridSpan w:val="2"/>
            <w:tcBorders>
              <w:top w:val="single" w:color="000000" w:sz="4" w:space="0"/>
              <w:left w:val="nil"/>
              <w:bottom w:val="single" w:color="000000" w:sz="4" w:space="0"/>
              <w:right w:val="single" w:color="000000" w:sz="4" w:space="0"/>
            </w:tcBorders>
            <w:noWrap w:val="0"/>
            <w:vAlign w:val="center"/>
          </w:tcPr>
          <w:p w14:paraId="733154DA">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企业经营情况</w:t>
            </w:r>
          </w:p>
        </w:tc>
        <w:tc>
          <w:tcPr>
            <w:tcW w:w="1131" w:type="dxa"/>
            <w:tcBorders>
              <w:top w:val="single" w:color="000000" w:sz="4" w:space="0"/>
              <w:left w:val="nil"/>
              <w:bottom w:val="single" w:color="000000" w:sz="4" w:space="0"/>
              <w:right w:val="single" w:color="000000" w:sz="4" w:space="0"/>
            </w:tcBorders>
            <w:noWrap w:val="0"/>
            <w:vAlign w:val="center"/>
          </w:tcPr>
          <w:p w14:paraId="1F49564A">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销售收入</w:t>
            </w:r>
          </w:p>
        </w:tc>
        <w:tc>
          <w:tcPr>
            <w:tcW w:w="1005" w:type="dxa"/>
            <w:tcBorders>
              <w:top w:val="single" w:color="000000" w:sz="4" w:space="0"/>
              <w:left w:val="nil"/>
              <w:bottom w:val="single" w:color="000000" w:sz="4" w:space="0"/>
              <w:right w:val="single" w:color="000000" w:sz="4" w:space="0"/>
            </w:tcBorders>
            <w:noWrap w:val="0"/>
            <w:vAlign w:val="center"/>
          </w:tcPr>
          <w:p w14:paraId="663A9E6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利  润</w:t>
            </w:r>
          </w:p>
        </w:tc>
        <w:tc>
          <w:tcPr>
            <w:tcW w:w="1095" w:type="dxa"/>
            <w:tcBorders>
              <w:top w:val="single" w:color="000000" w:sz="4" w:space="0"/>
              <w:left w:val="nil"/>
              <w:bottom w:val="single" w:color="000000" w:sz="4" w:space="0"/>
              <w:right w:val="single" w:color="000000" w:sz="4" w:space="0"/>
            </w:tcBorders>
            <w:noWrap w:val="0"/>
            <w:vAlign w:val="center"/>
          </w:tcPr>
          <w:p w14:paraId="2821B66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税金</w:t>
            </w:r>
          </w:p>
        </w:tc>
      </w:tr>
      <w:tr w14:paraId="513551B6">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right w:val="single" w:color="000000" w:sz="4" w:space="0"/>
            </w:tcBorders>
            <w:noWrap w:val="0"/>
            <w:vAlign w:val="center"/>
          </w:tcPr>
          <w:p w14:paraId="78CDC6B7">
            <w:pPr>
              <w:keepNext w:val="0"/>
              <w:keepLines w:val="0"/>
              <w:pageBreakBefore w:val="0"/>
              <w:widowControl/>
              <w:kinsoku/>
              <w:wordWrap/>
              <w:overflowPunct/>
              <w:topLinePunct w:val="0"/>
              <w:autoSpaceDE/>
              <w:autoSpaceDN w:val="0"/>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7380" w:type="dxa"/>
            <w:gridSpan w:val="4"/>
            <w:vMerge w:val="continue"/>
            <w:tcBorders>
              <w:left w:val="single" w:color="000000" w:sz="4" w:space="0"/>
              <w:right w:val="single" w:color="000000" w:sz="4" w:space="0"/>
            </w:tcBorders>
            <w:noWrap w:val="0"/>
            <w:vAlign w:val="center"/>
          </w:tcPr>
          <w:p w14:paraId="5FC66C06">
            <w:pPr>
              <w:keepNext w:val="0"/>
              <w:keepLines w:val="0"/>
              <w:pageBreakBefore w:val="0"/>
              <w:widowControl/>
              <w:kinsoku/>
              <w:wordWrap/>
              <w:overflowPunct/>
              <w:topLinePunct w:val="0"/>
              <w:autoSpaceDE/>
              <w:autoSpaceDN w:val="0"/>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04" w:type="dxa"/>
            <w:gridSpan w:val="2"/>
            <w:tcBorders>
              <w:top w:val="single" w:color="000000" w:sz="4" w:space="0"/>
              <w:left w:val="nil"/>
              <w:bottom w:val="single" w:color="000000" w:sz="4" w:space="0"/>
              <w:right w:val="single" w:color="000000" w:sz="4" w:space="0"/>
            </w:tcBorders>
            <w:noWrap w:val="0"/>
            <w:vAlign w:val="center"/>
          </w:tcPr>
          <w:p w14:paraId="0C1D91B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22</w:t>
            </w:r>
            <w:r>
              <w:rPr>
                <w:rFonts w:hint="eastAsia" w:ascii="宋体" w:hAnsi="宋体" w:eastAsia="宋体" w:cs="宋体"/>
                <w:kern w:val="0"/>
                <w:szCs w:val="21"/>
              </w:rPr>
              <w:t>年</w:t>
            </w:r>
          </w:p>
        </w:tc>
        <w:tc>
          <w:tcPr>
            <w:tcW w:w="1131" w:type="dxa"/>
            <w:tcBorders>
              <w:top w:val="single" w:color="000000" w:sz="4" w:space="0"/>
              <w:left w:val="nil"/>
              <w:bottom w:val="single" w:color="000000" w:sz="4" w:space="0"/>
              <w:right w:val="single" w:color="000000" w:sz="4" w:space="0"/>
            </w:tcBorders>
            <w:noWrap w:val="0"/>
            <w:vAlign w:val="center"/>
          </w:tcPr>
          <w:p w14:paraId="2AA4887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05" w:type="dxa"/>
            <w:tcBorders>
              <w:top w:val="single" w:color="000000" w:sz="4" w:space="0"/>
              <w:left w:val="nil"/>
              <w:bottom w:val="single" w:color="000000" w:sz="4" w:space="0"/>
              <w:right w:val="single" w:color="000000" w:sz="4" w:space="0"/>
            </w:tcBorders>
            <w:noWrap w:val="0"/>
            <w:vAlign w:val="center"/>
          </w:tcPr>
          <w:p w14:paraId="68773E7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95" w:type="dxa"/>
            <w:tcBorders>
              <w:top w:val="single" w:color="000000" w:sz="4" w:space="0"/>
              <w:left w:val="nil"/>
              <w:bottom w:val="single" w:color="000000" w:sz="4" w:space="0"/>
              <w:right w:val="single" w:color="000000" w:sz="4" w:space="0"/>
            </w:tcBorders>
            <w:noWrap w:val="0"/>
            <w:vAlign w:val="center"/>
          </w:tcPr>
          <w:p w14:paraId="5388C5D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0C231DBA">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right w:val="single" w:color="000000" w:sz="4" w:space="0"/>
            </w:tcBorders>
            <w:noWrap w:val="0"/>
            <w:vAlign w:val="center"/>
          </w:tcPr>
          <w:p w14:paraId="0E7AE3AB">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7380" w:type="dxa"/>
            <w:gridSpan w:val="4"/>
            <w:vMerge w:val="continue"/>
            <w:tcBorders>
              <w:left w:val="single" w:color="000000" w:sz="4" w:space="0"/>
              <w:right w:val="single" w:color="000000" w:sz="4" w:space="0"/>
            </w:tcBorders>
            <w:noWrap w:val="0"/>
            <w:vAlign w:val="center"/>
          </w:tcPr>
          <w:p w14:paraId="775572F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04" w:type="dxa"/>
            <w:gridSpan w:val="2"/>
            <w:tcBorders>
              <w:top w:val="single" w:color="000000" w:sz="4" w:space="0"/>
              <w:left w:val="nil"/>
              <w:bottom w:val="single" w:color="000000" w:sz="4" w:space="0"/>
              <w:right w:val="single" w:color="000000" w:sz="4" w:space="0"/>
            </w:tcBorders>
            <w:noWrap w:val="0"/>
            <w:vAlign w:val="center"/>
          </w:tcPr>
          <w:p w14:paraId="7E1324A6">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23</w:t>
            </w:r>
            <w:r>
              <w:rPr>
                <w:rFonts w:hint="eastAsia" w:ascii="宋体" w:hAnsi="宋体" w:eastAsia="宋体" w:cs="宋体"/>
                <w:kern w:val="0"/>
                <w:szCs w:val="21"/>
              </w:rPr>
              <w:t>年</w:t>
            </w:r>
          </w:p>
        </w:tc>
        <w:tc>
          <w:tcPr>
            <w:tcW w:w="1131" w:type="dxa"/>
            <w:tcBorders>
              <w:top w:val="single" w:color="000000" w:sz="4" w:space="0"/>
              <w:left w:val="nil"/>
              <w:bottom w:val="single" w:color="000000" w:sz="4" w:space="0"/>
              <w:right w:val="single" w:color="000000" w:sz="4" w:space="0"/>
            </w:tcBorders>
            <w:noWrap w:val="0"/>
            <w:vAlign w:val="center"/>
          </w:tcPr>
          <w:p w14:paraId="63E9D28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05" w:type="dxa"/>
            <w:tcBorders>
              <w:top w:val="single" w:color="000000" w:sz="4" w:space="0"/>
              <w:left w:val="nil"/>
              <w:bottom w:val="single" w:color="000000" w:sz="4" w:space="0"/>
              <w:right w:val="single" w:color="000000" w:sz="4" w:space="0"/>
            </w:tcBorders>
            <w:noWrap w:val="0"/>
            <w:vAlign w:val="center"/>
          </w:tcPr>
          <w:p w14:paraId="7F40A7C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95" w:type="dxa"/>
            <w:tcBorders>
              <w:top w:val="single" w:color="000000" w:sz="4" w:space="0"/>
              <w:left w:val="nil"/>
              <w:bottom w:val="single" w:color="000000" w:sz="4" w:space="0"/>
              <w:right w:val="single" w:color="000000" w:sz="4" w:space="0"/>
            </w:tcBorders>
            <w:noWrap w:val="0"/>
            <w:vAlign w:val="center"/>
          </w:tcPr>
          <w:p w14:paraId="3880F2D5">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2B3A26C6">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bottom w:val="single" w:color="000000" w:sz="4" w:space="0"/>
              <w:right w:val="single" w:color="000000" w:sz="4" w:space="0"/>
            </w:tcBorders>
            <w:noWrap w:val="0"/>
            <w:vAlign w:val="center"/>
          </w:tcPr>
          <w:p w14:paraId="1F9FB4CD">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7380" w:type="dxa"/>
            <w:gridSpan w:val="4"/>
            <w:vMerge w:val="continue"/>
            <w:tcBorders>
              <w:left w:val="single" w:color="000000" w:sz="4" w:space="0"/>
              <w:bottom w:val="single" w:color="000000" w:sz="4" w:space="0"/>
              <w:right w:val="single" w:color="000000" w:sz="4" w:space="0"/>
            </w:tcBorders>
            <w:noWrap w:val="0"/>
            <w:vAlign w:val="center"/>
          </w:tcPr>
          <w:p w14:paraId="448A54DB">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704" w:type="dxa"/>
            <w:gridSpan w:val="2"/>
            <w:tcBorders>
              <w:top w:val="single" w:color="000000" w:sz="4" w:space="0"/>
              <w:left w:val="nil"/>
              <w:bottom w:val="single" w:color="000000" w:sz="4" w:space="0"/>
              <w:right w:val="single" w:color="000000" w:sz="4" w:space="0"/>
            </w:tcBorders>
            <w:noWrap w:val="0"/>
            <w:vAlign w:val="center"/>
          </w:tcPr>
          <w:p w14:paraId="31C0915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20</w:t>
            </w:r>
            <w:r>
              <w:rPr>
                <w:rFonts w:hint="eastAsia" w:ascii="宋体" w:hAnsi="宋体" w:eastAsia="宋体" w:cs="宋体"/>
                <w:kern w:val="0"/>
                <w:szCs w:val="21"/>
                <w:lang w:val="en-US" w:eastAsia="zh-CN"/>
              </w:rPr>
              <w:t>24</w:t>
            </w:r>
            <w:r>
              <w:rPr>
                <w:rFonts w:hint="eastAsia" w:ascii="宋体" w:hAnsi="宋体" w:eastAsia="宋体" w:cs="宋体"/>
                <w:kern w:val="0"/>
                <w:szCs w:val="21"/>
              </w:rPr>
              <w:t>年</w:t>
            </w:r>
          </w:p>
        </w:tc>
        <w:tc>
          <w:tcPr>
            <w:tcW w:w="1131" w:type="dxa"/>
            <w:tcBorders>
              <w:top w:val="single" w:color="000000" w:sz="4" w:space="0"/>
              <w:left w:val="nil"/>
              <w:bottom w:val="single" w:color="000000" w:sz="4" w:space="0"/>
              <w:right w:val="single" w:color="000000" w:sz="4" w:space="0"/>
            </w:tcBorders>
            <w:noWrap w:val="0"/>
            <w:vAlign w:val="center"/>
          </w:tcPr>
          <w:p w14:paraId="3BAC401B">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05" w:type="dxa"/>
            <w:tcBorders>
              <w:top w:val="single" w:color="000000" w:sz="4" w:space="0"/>
              <w:left w:val="nil"/>
              <w:bottom w:val="single" w:color="000000" w:sz="4" w:space="0"/>
              <w:right w:val="single" w:color="000000" w:sz="4" w:space="0"/>
            </w:tcBorders>
            <w:noWrap w:val="0"/>
            <w:vAlign w:val="center"/>
          </w:tcPr>
          <w:p w14:paraId="6A7F84FE">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095" w:type="dxa"/>
            <w:tcBorders>
              <w:top w:val="single" w:color="000000" w:sz="4" w:space="0"/>
              <w:left w:val="nil"/>
              <w:bottom w:val="single" w:color="000000" w:sz="4" w:space="0"/>
              <w:right w:val="single" w:color="000000" w:sz="4" w:space="0"/>
            </w:tcBorders>
            <w:noWrap w:val="0"/>
            <w:vAlign w:val="center"/>
          </w:tcPr>
          <w:p w14:paraId="3D0850E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2B0AA531">
        <w:tblPrEx>
          <w:tblCellMar>
            <w:top w:w="0" w:type="dxa"/>
            <w:left w:w="108" w:type="dxa"/>
            <w:bottom w:w="0" w:type="dxa"/>
            <w:right w:w="108" w:type="dxa"/>
          </w:tblCellMar>
        </w:tblPrEx>
        <w:trPr>
          <w:trHeight w:val="1318" w:hRule="exact"/>
          <w:jc w:val="center"/>
        </w:trPr>
        <w:tc>
          <w:tcPr>
            <w:tcW w:w="1994" w:type="dxa"/>
            <w:tcBorders>
              <w:top w:val="single" w:color="000000" w:sz="4" w:space="0"/>
              <w:left w:val="single" w:color="000000" w:sz="4" w:space="0"/>
              <w:bottom w:val="single" w:color="000000" w:sz="4" w:space="0"/>
              <w:right w:val="single" w:color="000000" w:sz="4" w:space="0"/>
            </w:tcBorders>
            <w:noWrap w:val="0"/>
            <w:vAlign w:val="center"/>
          </w:tcPr>
          <w:p w14:paraId="4103F4A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企业参与粤港</w:t>
            </w:r>
          </w:p>
          <w:p w14:paraId="5480515C">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清洁生产伙伴计划基本概况</w:t>
            </w:r>
          </w:p>
        </w:tc>
        <w:tc>
          <w:tcPr>
            <w:tcW w:w="12315" w:type="dxa"/>
            <w:gridSpan w:val="9"/>
            <w:tcBorders>
              <w:top w:val="single" w:color="000000" w:sz="4" w:space="0"/>
              <w:left w:val="nil"/>
              <w:bottom w:val="single" w:color="000000" w:sz="4" w:space="0"/>
              <w:right w:val="single" w:color="000000" w:sz="4" w:space="0"/>
            </w:tcBorders>
            <w:noWrap w:val="0"/>
            <w:vAlign w:val="center"/>
          </w:tcPr>
          <w:p w14:paraId="2AC1DB3C">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kern w:val="0"/>
                <w:szCs w:val="21"/>
              </w:rPr>
              <w:t>参与伙伴计划时间、实施的</w:t>
            </w:r>
            <w:r>
              <w:rPr>
                <w:rFonts w:hint="eastAsia" w:ascii="宋体" w:hAnsi="宋体" w:eastAsia="宋体" w:cs="宋体"/>
                <w:kern w:val="0"/>
                <w:szCs w:val="21"/>
                <w:lang w:val="en-US" w:eastAsia="zh-CN"/>
              </w:rPr>
              <w:t>清洁生产</w:t>
            </w:r>
            <w:r>
              <w:rPr>
                <w:rFonts w:hint="eastAsia" w:ascii="宋体" w:hAnsi="宋体" w:eastAsia="宋体" w:cs="宋体"/>
                <w:kern w:val="0"/>
                <w:szCs w:val="21"/>
              </w:rPr>
              <w:t>项目的基本情况</w:t>
            </w:r>
            <w:r>
              <w:rPr>
                <w:rFonts w:hint="eastAsia" w:ascii="宋体" w:hAnsi="宋体" w:eastAsia="宋体" w:cs="宋体"/>
                <w:kern w:val="0"/>
                <w:szCs w:val="21"/>
                <w:lang w:eastAsia="zh-CN"/>
              </w:rPr>
              <w:t>。</w:t>
            </w:r>
          </w:p>
        </w:tc>
      </w:tr>
      <w:tr w14:paraId="436177B2">
        <w:tblPrEx>
          <w:tblCellMar>
            <w:top w:w="0" w:type="dxa"/>
            <w:left w:w="108" w:type="dxa"/>
            <w:bottom w:w="0" w:type="dxa"/>
            <w:right w:w="108" w:type="dxa"/>
          </w:tblCellMar>
        </w:tblPrEx>
        <w:trPr>
          <w:trHeight w:val="454" w:hRule="exact"/>
          <w:jc w:val="center"/>
        </w:trPr>
        <w:tc>
          <w:tcPr>
            <w:tcW w:w="1994" w:type="dxa"/>
            <w:vMerge w:val="restart"/>
            <w:tcBorders>
              <w:top w:val="single" w:color="000000" w:sz="4" w:space="0"/>
              <w:left w:val="single" w:color="000000" w:sz="4" w:space="0"/>
              <w:right w:val="single" w:color="000000" w:sz="4" w:space="0"/>
            </w:tcBorders>
            <w:noWrap w:val="0"/>
            <w:vAlign w:val="center"/>
          </w:tcPr>
          <w:p w14:paraId="31EC6CB3">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实施项目的主要成效</w:t>
            </w:r>
          </w:p>
        </w:tc>
        <w:tc>
          <w:tcPr>
            <w:tcW w:w="4404" w:type="dxa"/>
            <w:tcBorders>
              <w:top w:val="single" w:color="000000" w:sz="4" w:space="0"/>
              <w:left w:val="nil"/>
              <w:bottom w:val="single" w:color="000000" w:sz="4" w:space="0"/>
              <w:right w:val="single" w:color="000000" w:sz="4" w:space="0"/>
            </w:tcBorders>
            <w:noWrap w:val="0"/>
            <w:vAlign w:val="center"/>
          </w:tcPr>
          <w:p w14:paraId="6C89613A">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示范项目名称</w:t>
            </w:r>
          </w:p>
        </w:tc>
        <w:tc>
          <w:tcPr>
            <w:tcW w:w="1632" w:type="dxa"/>
            <w:tcBorders>
              <w:top w:val="single" w:color="000000" w:sz="4" w:space="0"/>
              <w:left w:val="nil"/>
              <w:bottom w:val="single" w:color="000000" w:sz="4" w:space="0"/>
              <w:right w:val="single" w:color="000000" w:sz="4" w:space="0"/>
            </w:tcBorders>
            <w:noWrap w:val="0"/>
            <w:vAlign w:val="center"/>
          </w:tcPr>
          <w:p w14:paraId="589DBE9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实施期限</w:t>
            </w:r>
          </w:p>
        </w:tc>
        <w:tc>
          <w:tcPr>
            <w:tcW w:w="3048" w:type="dxa"/>
            <w:gridSpan w:val="4"/>
            <w:tcBorders>
              <w:top w:val="single" w:color="000000" w:sz="4" w:space="0"/>
              <w:left w:val="nil"/>
              <w:bottom w:val="single" w:color="000000" w:sz="4" w:space="0"/>
              <w:right w:val="single" w:color="000000" w:sz="4" w:space="0"/>
            </w:tcBorders>
            <w:noWrap w:val="0"/>
            <w:vAlign w:val="center"/>
          </w:tcPr>
          <w:p w14:paraId="28D6FE0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主要经济效益</w:t>
            </w:r>
          </w:p>
        </w:tc>
        <w:tc>
          <w:tcPr>
            <w:tcW w:w="3231" w:type="dxa"/>
            <w:gridSpan w:val="3"/>
            <w:tcBorders>
              <w:top w:val="single" w:color="000000" w:sz="4" w:space="0"/>
              <w:left w:val="nil"/>
              <w:bottom w:val="single" w:color="000000" w:sz="4" w:space="0"/>
              <w:right w:val="single" w:color="000000" w:sz="4" w:space="0"/>
            </w:tcBorders>
            <w:noWrap w:val="0"/>
            <w:vAlign w:val="center"/>
          </w:tcPr>
          <w:p w14:paraId="50D63F91">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主要节能减排成效</w:t>
            </w:r>
          </w:p>
        </w:tc>
      </w:tr>
      <w:tr w14:paraId="712269B6">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right w:val="single" w:color="000000" w:sz="4" w:space="0"/>
            </w:tcBorders>
            <w:noWrap w:val="0"/>
            <w:vAlign w:val="center"/>
          </w:tcPr>
          <w:p w14:paraId="7C4AF9C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4404" w:type="dxa"/>
            <w:tcBorders>
              <w:top w:val="single" w:color="000000" w:sz="4" w:space="0"/>
              <w:left w:val="nil"/>
              <w:bottom w:val="single" w:color="000000" w:sz="4" w:space="0"/>
              <w:right w:val="single" w:color="000000" w:sz="4" w:space="0"/>
            </w:tcBorders>
            <w:noWrap w:val="0"/>
            <w:vAlign w:val="center"/>
          </w:tcPr>
          <w:p w14:paraId="090F51F4">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1632" w:type="dxa"/>
            <w:tcBorders>
              <w:top w:val="single" w:color="000000" w:sz="4" w:space="0"/>
              <w:left w:val="nil"/>
              <w:bottom w:val="single" w:color="000000" w:sz="4" w:space="0"/>
              <w:right w:val="single" w:color="000000" w:sz="4" w:space="0"/>
            </w:tcBorders>
            <w:noWrap w:val="0"/>
            <w:vAlign w:val="center"/>
          </w:tcPr>
          <w:p w14:paraId="62856959">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048" w:type="dxa"/>
            <w:gridSpan w:val="4"/>
            <w:tcBorders>
              <w:top w:val="single" w:color="000000" w:sz="4" w:space="0"/>
              <w:left w:val="nil"/>
              <w:bottom w:val="single" w:color="000000" w:sz="4" w:space="0"/>
              <w:right w:val="single" w:color="000000" w:sz="4" w:space="0"/>
            </w:tcBorders>
            <w:noWrap w:val="0"/>
            <w:vAlign w:val="center"/>
          </w:tcPr>
          <w:p w14:paraId="306BD6E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c>
          <w:tcPr>
            <w:tcW w:w="3231" w:type="dxa"/>
            <w:gridSpan w:val="3"/>
            <w:tcBorders>
              <w:top w:val="single" w:color="000000" w:sz="4" w:space="0"/>
              <w:left w:val="nil"/>
              <w:bottom w:val="single" w:color="000000" w:sz="4" w:space="0"/>
              <w:right w:val="single" w:color="000000" w:sz="4" w:space="0"/>
            </w:tcBorders>
            <w:noWrap w:val="0"/>
            <w:vAlign w:val="center"/>
          </w:tcPr>
          <w:p w14:paraId="65545EEF">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kern w:val="0"/>
                <w:szCs w:val="21"/>
              </w:rPr>
            </w:pPr>
          </w:p>
        </w:tc>
      </w:tr>
      <w:tr w14:paraId="394095DE">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right w:val="single" w:color="000000" w:sz="4" w:space="0"/>
            </w:tcBorders>
            <w:noWrap w:val="0"/>
            <w:vAlign w:val="center"/>
          </w:tcPr>
          <w:p w14:paraId="70C697B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4404" w:type="dxa"/>
            <w:tcBorders>
              <w:top w:val="single" w:color="000000" w:sz="4" w:space="0"/>
              <w:left w:val="nil"/>
              <w:bottom w:val="single" w:color="000000" w:sz="4" w:space="0"/>
              <w:right w:val="single" w:color="000000" w:sz="4" w:space="0"/>
            </w:tcBorders>
            <w:noWrap w:val="0"/>
            <w:vAlign w:val="center"/>
          </w:tcPr>
          <w:p w14:paraId="290A29C5">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1632" w:type="dxa"/>
            <w:tcBorders>
              <w:top w:val="single" w:color="000000" w:sz="4" w:space="0"/>
              <w:left w:val="nil"/>
              <w:bottom w:val="single" w:color="000000" w:sz="4" w:space="0"/>
              <w:right w:val="single" w:color="000000" w:sz="4" w:space="0"/>
            </w:tcBorders>
            <w:noWrap w:val="0"/>
            <w:vAlign w:val="center"/>
          </w:tcPr>
          <w:p w14:paraId="74B9446C">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3048" w:type="dxa"/>
            <w:gridSpan w:val="4"/>
            <w:tcBorders>
              <w:top w:val="single" w:color="000000" w:sz="4" w:space="0"/>
              <w:left w:val="nil"/>
              <w:bottom w:val="single" w:color="000000" w:sz="4" w:space="0"/>
              <w:right w:val="single" w:color="000000" w:sz="4" w:space="0"/>
            </w:tcBorders>
            <w:noWrap w:val="0"/>
            <w:vAlign w:val="center"/>
          </w:tcPr>
          <w:p w14:paraId="319EE58E">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3231" w:type="dxa"/>
            <w:gridSpan w:val="3"/>
            <w:tcBorders>
              <w:top w:val="single" w:color="000000" w:sz="4" w:space="0"/>
              <w:left w:val="nil"/>
              <w:bottom w:val="single" w:color="000000" w:sz="4" w:space="0"/>
              <w:right w:val="single" w:color="000000" w:sz="4" w:space="0"/>
            </w:tcBorders>
            <w:noWrap w:val="0"/>
            <w:vAlign w:val="center"/>
          </w:tcPr>
          <w:p w14:paraId="21697D37">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r>
      <w:tr w14:paraId="24995F17">
        <w:tblPrEx>
          <w:tblCellMar>
            <w:top w:w="0" w:type="dxa"/>
            <w:left w:w="108" w:type="dxa"/>
            <w:bottom w:w="0" w:type="dxa"/>
            <w:right w:w="108" w:type="dxa"/>
          </w:tblCellMar>
        </w:tblPrEx>
        <w:trPr>
          <w:trHeight w:val="454" w:hRule="exact"/>
          <w:jc w:val="center"/>
        </w:trPr>
        <w:tc>
          <w:tcPr>
            <w:tcW w:w="1994" w:type="dxa"/>
            <w:vMerge w:val="continue"/>
            <w:tcBorders>
              <w:left w:val="single" w:color="000000" w:sz="4" w:space="0"/>
              <w:bottom w:val="single" w:color="000000" w:sz="4" w:space="0"/>
              <w:right w:val="single" w:color="000000" w:sz="4" w:space="0"/>
            </w:tcBorders>
            <w:noWrap w:val="0"/>
            <w:vAlign w:val="center"/>
          </w:tcPr>
          <w:p w14:paraId="5D0F45D4">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4404" w:type="dxa"/>
            <w:tcBorders>
              <w:top w:val="single" w:color="000000" w:sz="4" w:space="0"/>
              <w:left w:val="nil"/>
              <w:bottom w:val="single" w:color="000000" w:sz="4" w:space="0"/>
              <w:right w:val="single" w:color="000000" w:sz="4" w:space="0"/>
            </w:tcBorders>
            <w:noWrap w:val="0"/>
            <w:vAlign w:val="center"/>
          </w:tcPr>
          <w:p w14:paraId="5BEAEB4D">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1632" w:type="dxa"/>
            <w:tcBorders>
              <w:top w:val="single" w:color="000000" w:sz="4" w:space="0"/>
              <w:left w:val="nil"/>
              <w:bottom w:val="single" w:color="000000" w:sz="4" w:space="0"/>
              <w:right w:val="single" w:color="000000" w:sz="4" w:space="0"/>
            </w:tcBorders>
            <w:noWrap w:val="0"/>
            <w:vAlign w:val="center"/>
          </w:tcPr>
          <w:p w14:paraId="09DD866B">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3048" w:type="dxa"/>
            <w:gridSpan w:val="4"/>
            <w:tcBorders>
              <w:top w:val="single" w:color="000000" w:sz="4" w:space="0"/>
              <w:left w:val="nil"/>
              <w:bottom w:val="single" w:color="000000" w:sz="4" w:space="0"/>
              <w:right w:val="single" w:color="000000" w:sz="4" w:space="0"/>
            </w:tcBorders>
            <w:noWrap w:val="0"/>
            <w:vAlign w:val="center"/>
          </w:tcPr>
          <w:p w14:paraId="1AE16CA0">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c>
          <w:tcPr>
            <w:tcW w:w="3231" w:type="dxa"/>
            <w:gridSpan w:val="3"/>
            <w:tcBorders>
              <w:top w:val="single" w:color="000000" w:sz="4" w:space="0"/>
              <w:left w:val="nil"/>
              <w:bottom w:val="single" w:color="000000" w:sz="4" w:space="0"/>
              <w:right w:val="single" w:color="000000" w:sz="4" w:space="0"/>
            </w:tcBorders>
            <w:noWrap w:val="0"/>
            <w:vAlign w:val="center"/>
          </w:tcPr>
          <w:p w14:paraId="5660B42C">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FF"/>
                <w:kern w:val="0"/>
                <w:szCs w:val="21"/>
              </w:rPr>
            </w:pPr>
          </w:p>
        </w:tc>
      </w:tr>
    </w:tbl>
    <w:p w14:paraId="355B3A12">
      <w:pPr>
        <w:keepNext w:val="0"/>
        <w:keepLines w:val="0"/>
        <w:pageBreakBefore w:val="0"/>
        <w:widowControl/>
        <w:kinsoku/>
        <w:wordWrap/>
        <w:overflowPunct/>
        <w:topLinePunct w:val="0"/>
        <w:autoSpaceDE/>
        <w:bidi w:val="0"/>
        <w:adjustRightInd/>
        <w:snapToGrid/>
        <w:spacing w:line="240" w:lineRule="auto"/>
        <w:ind w:left="0" w:leftChars="0" w:right="0" w:rightChars="0" w:firstLine="0" w:firstLineChars="0"/>
        <w:jc w:val="left"/>
        <w:textAlignment w:val="auto"/>
        <w:outlineLvl w:val="9"/>
        <w:rPr>
          <w:rFonts w:hint="eastAsia" w:ascii="黑体" w:hAnsi="黑体" w:eastAsia="黑体" w:cs="黑体"/>
          <w:kern w:val="0"/>
          <w:sz w:val="32"/>
          <w:szCs w:val="32"/>
        </w:rPr>
        <w:sectPr>
          <w:pgSz w:w="16838" w:h="11906" w:orient="landscape"/>
          <w:pgMar w:top="1587" w:right="2098" w:bottom="1474" w:left="1440" w:header="851" w:footer="992" w:gutter="0"/>
          <w:cols w:space="720" w:num="1"/>
          <w:titlePg/>
          <w:rtlGutter w:val="0"/>
          <w:docGrid w:type="linesAndChars" w:linePitch="315" w:charSpace="1638"/>
        </w:sectPr>
      </w:pPr>
    </w:p>
    <w:p w14:paraId="3182296B">
      <w:pPr>
        <w:widowControl/>
        <w:spacing w:line="500" w:lineRule="exact"/>
        <w:jc w:val="left"/>
        <w:rPr>
          <w:rFonts w:eastAsia="黑体"/>
          <w:b/>
          <w:bCs/>
          <w:kern w:val="0"/>
          <w:sz w:val="28"/>
          <w:szCs w:val="28"/>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3</w:t>
      </w:r>
      <w:r>
        <w:rPr>
          <w:rFonts w:eastAsia="黑体"/>
          <w:b/>
          <w:bCs/>
          <w:kern w:val="0"/>
          <w:sz w:val="28"/>
          <w:szCs w:val="28"/>
        </w:rPr>
        <w:t xml:space="preserve">        </w:t>
      </w:r>
    </w:p>
    <w:p w14:paraId="2001CA04">
      <w:pPr>
        <w:widowControl/>
        <w:spacing w:line="500" w:lineRule="exact"/>
        <w:jc w:val="center"/>
        <w:rPr>
          <w:b/>
          <w:bCs/>
          <w:kern w:val="0"/>
          <w:sz w:val="44"/>
          <w:szCs w:val="44"/>
        </w:rPr>
      </w:pPr>
      <w:r>
        <w:rPr>
          <w:rFonts w:eastAsia="方正小标宋简体"/>
          <w:kern w:val="0"/>
          <w:sz w:val="44"/>
          <w:szCs w:val="44"/>
        </w:rPr>
        <w:t>项目基本情况表</w:t>
      </w:r>
    </w:p>
    <w:p w14:paraId="26B9E9B7">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outlineLvl w:val="9"/>
        <w:rPr>
          <w:rFonts w:hint="eastAsia"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t xml:space="preserve">企业签章                                                                                    </w:t>
      </w:r>
      <w:r>
        <w:rPr>
          <w:rFonts w:hint="eastAsia" w:ascii="宋体" w:hAnsi="宋体" w:eastAsia="宋体" w:cs="宋体"/>
          <w:kern w:val="0"/>
          <w:szCs w:val="21"/>
          <w:lang w:eastAsia="zh-CN"/>
        </w:rPr>
        <w:t>资金</w:t>
      </w:r>
      <w:r>
        <w:rPr>
          <w:rFonts w:hint="eastAsia" w:ascii="宋体" w:hAnsi="宋体" w:eastAsia="宋体" w:cs="宋体"/>
          <w:kern w:val="0"/>
          <w:szCs w:val="21"/>
        </w:rPr>
        <w:t>单位：万元（人民币）</w:t>
      </w:r>
    </w:p>
    <w:tbl>
      <w:tblPr>
        <w:tblStyle w:val="8"/>
        <w:tblW w:w="0" w:type="auto"/>
        <w:jc w:val="center"/>
        <w:tblLayout w:type="fixed"/>
        <w:tblCellMar>
          <w:top w:w="0" w:type="dxa"/>
          <w:left w:w="108" w:type="dxa"/>
          <w:bottom w:w="0" w:type="dxa"/>
          <w:right w:w="108" w:type="dxa"/>
        </w:tblCellMar>
      </w:tblPr>
      <w:tblGrid>
        <w:gridCol w:w="2319"/>
        <w:gridCol w:w="1180"/>
        <w:gridCol w:w="2372"/>
        <w:gridCol w:w="1186"/>
        <w:gridCol w:w="122"/>
        <w:gridCol w:w="1890"/>
        <w:gridCol w:w="706"/>
        <w:gridCol w:w="630"/>
        <w:gridCol w:w="1443"/>
        <w:gridCol w:w="929"/>
        <w:gridCol w:w="1187"/>
      </w:tblGrid>
      <w:tr w14:paraId="1635DC3E">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76B78ED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企业名称</w:t>
            </w:r>
          </w:p>
        </w:tc>
        <w:tc>
          <w:tcPr>
            <w:tcW w:w="11645" w:type="dxa"/>
            <w:gridSpan w:val="10"/>
            <w:tcBorders>
              <w:top w:val="single" w:color="000000" w:sz="4" w:space="0"/>
              <w:left w:val="nil"/>
              <w:bottom w:val="single" w:color="000000" w:sz="4" w:space="0"/>
              <w:right w:val="single" w:color="000000" w:sz="4" w:space="0"/>
            </w:tcBorders>
            <w:noWrap w:val="0"/>
            <w:vAlign w:val="center"/>
          </w:tcPr>
          <w:p w14:paraId="737AB01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r>
      <w:tr w14:paraId="643DEBB6">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03AC064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项目名称</w:t>
            </w:r>
          </w:p>
        </w:tc>
        <w:tc>
          <w:tcPr>
            <w:tcW w:w="7456" w:type="dxa"/>
            <w:gridSpan w:val="6"/>
            <w:tcBorders>
              <w:top w:val="single" w:color="000000" w:sz="4" w:space="0"/>
              <w:left w:val="nil"/>
              <w:bottom w:val="single" w:color="000000" w:sz="4" w:space="0"/>
              <w:right w:val="single" w:color="000000" w:sz="4" w:space="0"/>
            </w:tcBorders>
            <w:noWrap w:val="0"/>
            <w:vAlign w:val="center"/>
          </w:tcPr>
          <w:p w14:paraId="2285AB4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lang w:val="en-US" w:eastAsia="zh-CN"/>
              </w:rPr>
            </w:pPr>
          </w:p>
        </w:tc>
        <w:tc>
          <w:tcPr>
            <w:tcW w:w="2073" w:type="dxa"/>
            <w:gridSpan w:val="2"/>
            <w:tcBorders>
              <w:top w:val="single" w:color="000000" w:sz="4" w:space="0"/>
              <w:left w:val="nil"/>
              <w:bottom w:val="single" w:color="000000" w:sz="4" w:space="0"/>
              <w:right w:val="single" w:color="000000" w:sz="4" w:space="0"/>
            </w:tcBorders>
            <w:noWrap w:val="0"/>
            <w:vAlign w:val="center"/>
          </w:tcPr>
          <w:p w14:paraId="70D348F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联系人及联系电话</w:t>
            </w:r>
          </w:p>
        </w:tc>
        <w:tc>
          <w:tcPr>
            <w:tcW w:w="2116" w:type="dxa"/>
            <w:gridSpan w:val="2"/>
            <w:tcBorders>
              <w:top w:val="single" w:color="000000" w:sz="4" w:space="0"/>
              <w:left w:val="nil"/>
              <w:bottom w:val="single" w:color="000000" w:sz="4" w:space="0"/>
              <w:right w:val="single" w:color="000000" w:sz="4" w:space="0"/>
            </w:tcBorders>
            <w:noWrap w:val="0"/>
            <w:vAlign w:val="center"/>
          </w:tcPr>
          <w:p w14:paraId="00B77884">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r>
      <w:tr w14:paraId="4FDDF61B">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013D9BF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lang w:eastAsia="zh-CN"/>
              </w:rPr>
              <w:t>项目开工时间</w:t>
            </w:r>
          </w:p>
        </w:tc>
        <w:tc>
          <w:tcPr>
            <w:tcW w:w="4860" w:type="dxa"/>
            <w:gridSpan w:val="4"/>
            <w:tcBorders>
              <w:top w:val="single" w:color="000000" w:sz="4" w:space="0"/>
              <w:left w:val="nil"/>
              <w:bottom w:val="single" w:color="000000" w:sz="4" w:space="0"/>
              <w:right w:val="single" w:color="auto" w:sz="4" w:space="0"/>
            </w:tcBorders>
            <w:noWrap w:val="0"/>
            <w:vAlign w:val="center"/>
          </w:tcPr>
          <w:p w14:paraId="4410F70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年  月  日</w:t>
            </w:r>
          </w:p>
        </w:tc>
        <w:tc>
          <w:tcPr>
            <w:tcW w:w="2596" w:type="dxa"/>
            <w:gridSpan w:val="2"/>
            <w:tcBorders>
              <w:top w:val="single" w:color="000000" w:sz="4" w:space="0"/>
              <w:left w:val="single" w:color="auto" w:sz="4" w:space="0"/>
              <w:bottom w:val="single" w:color="000000" w:sz="4" w:space="0"/>
              <w:right w:val="single" w:color="auto" w:sz="4" w:space="0"/>
            </w:tcBorders>
            <w:noWrap w:val="0"/>
            <w:vAlign w:val="center"/>
          </w:tcPr>
          <w:p w14:paraId="74D4051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eastAsia="zh-CN"/>
              </w:rPr>
              <w:t>项目完工时间</w:t>
            </w:r>
          </w:p>
        </w:tc>
        <w:tc>
          <w:tcPr>
            <w:tcW w:w="4189" w:type="dxa"/>
            <w:gridSpan w:val="4"/>
            <w:tcBorders>
              <w:top w:val="single" w:color="000000" w:sz="4" w:space="0"/>
              <w:left w:val="single" w:color="auto" w:sz="4" w:space="0"/>
              <w:bottom w:val="single" w:color="000000" w:sz="4" w:space="0"/>
              <w:right w:val="single" w:color="000000" w:sz="4" w:space="0"/>
            </w:tcBorders>
            <w:noWrap w:val="0"/>
            <w:vAlign w:val="center"/>
          </w:tcPr>
          <w:p w14:paraId="331AF1B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年  月  日</w:t>
            </w:r>
          </w:p>
        </w:tc>
      </w:tr>
      <w:tr w14:paraId="02B6D2B4">
        <w:tblPrEx>
          <w:tblCellMar>
            <w:top w:w="0" w:type="dxa"/>
            <w:left w:w="108" w:type="dxa"/>
            <w:bottom w:w="0" w:type="dxa"/>
            <w:right w:w="108" w:type="dxa"/>
          </w:tblCellMar>
        </w:tblPrEx>
        <w:trPr>
          <w:trHeight w:val="1417"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169F913B">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outlineLvl w:val="9"/>
              <w:rPr>
                <w:rFonts w:hint="eastAsia" w:ascii="宋体" w:hAnsi="宋体" w:eastAsia="宋体" w:cs="宋体"/>
                <w:kern w:val="0"/>
                <w:szCs w:val="21"/>
              </w:rPr>
            </w:pPr>
            <w:r>
              <w:rPr>
                <w:rFonts w:hint="eastAsia" w:ascii="宋体" w:hAnsi="宋体" w:eastAsia="宋体" w:cs="宋体"/>
                <w:kern w:val="0"/>
                <w:szCs w:val="21"/>
              </w:rPr>
              <w:t>项目建设必要性（地区、单位资源消耗的现状、存在的主要问题）</w:t>
            </w:r>
          </w:p>
        </w:tc>
        <w:tc>
          <w:tcPr>
            <w:tcW w:w="11645" w:type="dxa"/>
            <w:gridSpan w:val="10"/>
            <w:tcBorders>
              <w:top w:val="single" w:color="000000" w:sz="4" w:space="0"/>
              <w:left w:val="nil"/>
              <w:bottom w:val="single" w:color="000000" w:sz="4" w:space="0"/>
              <w:right w:val="single" w:color="000000" w:sz="4" w:space="0"/>
            </w:tcBorders>
            <w:noWrap w:val="0"/>
            <w:vAlign w:val="center"/>
          </w:tcPr>
          <w:p w14:paraId="3DAFE2A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r>
      <w:tr w14:paraId="3F37AA9E">
        <w:tblPrEx>
          <w:tblCellMar>
            <w:top w:w="0" w:type="dxa"/>
            <w:left w:w="108" w:type="dxa"/>
            <w:bottom w:w="0" w:type="dxa"/>
            <w:right w:w="108" w:type="dxa"/>
          </w:tblCellMar>
        </w:tblPrEx>
        <w:trPr>
          <w:trHeight w:val="1417"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3CF289C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315"/>
              <w:textAlignment w:val="auto"/>
              <w:outlineLvl w:val="9"/>
              <w:rPr>
                <w:rFonts w:hint="eastAsia" w:ascii="宋体" w:hAnsi="宋体" w:eastAsia="宋体" w:cs="宋体"/>
                <w:kern w:val="0"/>
                <w:szCs w:val="21"/>
              </w:rPr>
            </w:pPr>
            <w:r>
              <w:rPr>
                <w:rFonts w:hint="eastAsia" w:ascii="宋体" w:hAnsi="宋体" w:eastAsia="宋体" w:cs="宋体"/>
                <w:kern w:val="0"/>
                <w:szCs w:val="21"/>
              </w:rPr>
              <w:t>项目建设内容</w:t>
            </w:r>
          </w:p>
        </w:tc>
        <w:tc>
          <w:tcPr>
            <w:tcW w:w="11645" w:type="dxa"/>
            <w:gridSpan w:val="10"/>
            <w:tcBorders>
              <w:top w:val="single" w:color="000000" w:sz="4" w:space="0"/>
              <w:left w:val="nil"/>
              <w:bottom w:val="single" w:color="000000" w:sz="4" w:space="0"/>
              <w:right w:val="single" w:color="000000" w:sz="4" w:space="0"/>
            </w:tcBorders>
            <w:noWrap w:val="0"/>
            <w:vAlign w:val="center"/>
          </w:tcPr>
          <w:p w14:paraId="333BA8D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p w14:paraId="341E045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r>
      <w:tr w14:paraId="549E2F6F">
        <w:tblPrEx>
          <w:tblCellMar>
            <w:top w:w="0" w:type="dxa"/>
            <w:left w:w="108" w:type="dxa"/>
            <w:bottom w:w="0" w:type="dxa"/>
            <w:right w:w="108" w:type="dxa"/>
          </w:tblCellMar>
        </w:tblPrEx>
        <w:trPr>
          <w:trHeight w:val="1417"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3B51C84B">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outlineLvl w:val="9"/>
              <w:rPr>
                <w:rFonts w:hint="eastAsia" w:ascii="宋体" w:hAnsi="宋体" w:eastAsia="宋体" w:cs="宋体"/>
                <w:spacing w:val="-6"/>
                <w:kern w:val="0"/>
                <w:szCs w:val="21"/>
              </w:rPr>
            </w:pPr>
            <w:r>
              <w:rPr>
                <w:rFonts w:hint="eastAsia" w:ascii="宋体" w:hAnsi="宋体" w:eastAsia="宋体" w:cs="宋体"/>
                <w:spacing w:val="-6"/>
                <w:kern w:val="0"/>
                <w:szCs w:val="21"/>
              </w:rPr>
              <w:t>建成后达到目标（</w:t>
            </w:r>
            <w:r>
              <w:rPr>
                <w:rFonts w:hint="eastAsia" w:ascii="宋体" w:hAnsi="宋体" w:eastAsia="宋体" w:cs="宋体"/>
                <w:spacing w:val="-6"/>
                <w:kern w:val="0"/>
                <w:szCs w:val="21"/>
                <w:lang w:eastAsia="zh-CN"/>
              </w:rPr>
              <w:t>固体废物综合利用</w:t>
            </w:r>
            <w:r>
              <w:rPr>
                <w:rFonts w:hint="eastAsia" w:ascii="宋体" w:hAnsi="宋体" w:eastAsia="宋体" w:cs="宋体"/>
                <w:spacing w:val="-6"/>
                <w:kern w:val="0"/>
                <w:szCs w:val="21"/>
              </w:rPr>
              <w:t>情况）</w:t>
            </w:r>
          </w:p>
        </w:tc>
        <w:tc>
          <w:tcPr>
            <w:tcW w:w="11645" w:type="dxa"/>
            <w:gridSpan w:val="10"/>
            <w:tcBorders>
              <w:top w:val="single" w:color="000000" w:sz="4" w:space="0"/>
              <w:left w:val="nil"/>
              <w:bottom w:val="single" w:color="000000" w:sz="4" w:space="0"/>
              <w:right w:val="single" w:color="000000" w:sz="4" w:space="0"/>
            </w:tcBorders>
            <w:noWrap w:val="0"/>
            <w:vAlign w:val="center"/>
          </w:tcPr>
          <w:p w14:paraId="43A267D0">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outlineLvl w:val="9"/>
              <w:rPr>
                <w:rFonts w:hint="eastAsia" w:ascii="宋体" w:hAnsi="宋体" w:eastAsia="宋体" w:cs="宋体"/>
                <w:kern w:val="0"/>
                <w:szCs w:val="21"/>
              </w:rPr>
            </w:pPr>
            <w:r>
              <w:rPr>
                <w:rFonts w:hint="eastAsia" w:ascii="宋体" w:hAnsi="宋体" w:eastAsia="宋体" w:cs="宋体"/>
                <w:kern w:val="0"/>
                <w:szCs w:val="21"/>
              </w:rPr>
              <w:t>（注：</w:t>
            </w:r>
            <w:r>
              <w:rPr>
                <w:rFonts w:hint="eastAsia" w:ascii="宋体" w:hAnsi="宋体" w:eastAsia="宋体" w:cs="宋体"/>
                <w:b/>
                <w:bCs/>
                <w:kern w:val="0"/>
                <w:szCs w:val="21"/>
              </w:rPr>
              <w:t>必须注明</w:t>
            </w:r>
            <w:r>
              <w:rPr>
                <w:rFonts w:hint="eastAsia" w:ascii="宋体" w:hAnsi="宋体" w:eastAsia="宋体" w:cs="宋体"/>
                <w:kern w:val="0"/>
                <w:szCs w:val="21"/>
              </w:rPr>
              <w:t>项目实施后</w:t>
            </w:r>
            <w:r>
              <w:rPr>
                <w:rFonts w:hint="eastAsia" w:ascii="宋体" w:hAnsi="宋体" w:eastAsia="宋体" w:cs="宋体"/>
                <w:kern w:val="0"/>
                <w:szCs w:val="21"/>
                <w:lang w:eastAsia="zh-CN"/>
              </w:rPr>
              <w:t>预期达到及实际达到</w:t>
            </w:r>
            <w:r>
              <w:rPr>
                <w:rFonts w:hint="eastAsia" w:ascii="宋体" w:hAnsi="宋体" w:eastAsia="宋体" w:cs="宋体"/>
                <w:kern w:val="0"/>
                <w:szCs w:val="21"/>
              </w:rPr>
              <w:t>的</w:t>
            </w:r>
            <w:r>
              <w:rPr>
                <w:rFonts w:hint="eastAsia" w:ascii="宋体" w:hAnsi="宋体" w:eastAsia="宋体" w:cs="宋体"/>
                <w:spacing w:val="-6"/>
                <w:kern w:val="0"/>
                <w:szCs w:val="21"/>
                <w:lang w:eastAsia="zh-CN"/>
              </w:rPr>
              <w:t>固体废物综合利用指标情况</w:t>
            </w:r>
            <w:r>
              <w:rPr>
                <w:rFonts w:hint="eastAsia" w:ascii="宋体" w:hAnsi="宋体" w:eastAsia="宋体" w:cs="宋体"/>
                <w:kern w:val="0"/>
                <w:szCs w:val="21"/>
              </w:rPr>
              <w:t>等）</w:t>
            </w:r>
          </w:p>
        </w:tc>
      </w:tr>
      <w:tr w14:paraId="6E8462FC">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1A610DA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项目总投资</w:t>
            </w:r>
          </w:p>
        </w:tc>
        <w:tc>
          <w:tcPr>
            <w:tcW w:w="1180" w:type="dxa"/>
            <w:tcBorders>
              <w:top w:val="single" w:color="000000" w:sz="4" w:space="0"/>
              <w:left w:val="nil"/>
              <w:bottom w:val="single" w:color="000000" w:sz="4" w:space="0"/>
              <w:right w:val="single" w:color="000000" w:sz="4" w:space="0"/>
            </w:tcBorders>
            <w:noWrap w:val="0"/>
            <w:vAlign w:val="center"/>
          </w:tcPr>
          <w:p w14:paraId="04397BA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c>
          <w:tcPr>
            <w:tcW w:w="2372" w:type="dxa"/>
            <w:tcBorders>
              <w:top w:val="single" w:color="000000" w:sz="4" w:space="0"/>
              <w:left w:val="nil"/>
              <w:bottom w:val="single" w:color="000000" w:sz="4" w:space="0"/>
              <w:right w:val="single" w:color="000000" w:sz="4" w:space="0"/>
            </w:tcBorders>
            <w:noWrap w:val="0"/>
            <w:vAlign w:val="center"/>
          </w:tcPr>
          <w:p w14:paraId="56BFEDDF">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lang w:eastAsia="zh-CN"/>
              </w:rPr>
              <w:t>设备</w:t>
            </w:r>
            <w:r>
              <w:rPr>
                <w:rFonts w:hint="eastAsia" w:ascii="宋体" w:hAnsi="宋体" w:eastAsia="宋体" w:cs="宋体"/>
                <w:kern w:val="0"/>
                <w:szCs w:val="21"/>
              </w:rPr>
              <w:t>投资</w:t>
            </w:r>
          </w:p>
        </w:tc>
        <w:tc>
          <w:tcPr>
            <w:tcW w:w="1186" w:type="dxa"/>
            <w:tcBorders>
              <w:top w:val="single" w:color="000000" w:sz="4" w:space="0"/>
              <w:left w:val="nil"/>
              <w:bottom w:val="single" w:color="000000" w:sz="4" w:space="0"/>
              <w:right w:val="single" w:color="000000" w:sz="4" w:space="0"/>
            </w:tcBorders>
            <w:noWrap w:val="0"/>
            <w:vAlign w:val="center"/>
          </w:tcPr>
          <w:p w14:paraId="73BC61E0">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c>
          <w:tcPr>
            <w:tcW w:w="2012" w:type="dxa"/>
            <w:gridSpan w:val="2"/>
            <w:tcBorders>
              <w:top w:val="single" w:color="000000" w:sz="4" w:space="0"/>
              <w:left w:val="nil"/>
              <w:bottom w:val="single" w:color="000000" w:sz="4" w:space="0"/>
              <w:right w:val="single" w:color="000000" w:sz="4" w:space="0"/>
            </w:tcBorders>
            <w:noWrap w:val="0"/>
            <w:vAlign w:val="bottom"/>
          </w:tcPr>
          <w:p w14:paraId="2F1C4146">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 w:val="10"/>
                <w:szCs w:val="10"/>
              </w:rPr>
            </w:pPr>
            <w:r>
              <w:rPr>
                <w:rFonts w:hint="eastAsia" w:ascii="宋体" w:hAnsi="宋体" w:eastAsia="宋体" w:cs="宋体"/>
                <w:kern w:val="0"/>
                <w:szCs w:val="21"/>
              </w:rPr>
              <w:t>银行贷款</w:t>
            </w:r>
          </w:p>
        </w:tc>
        <w:tc>
          <w:tcPr>
            <w:tcW w:w="1336" w:type="dxa"/>
            <w:gridSpan w:val="2"/>
            <w:tcBorders>
              <w:top w:val="single" w:color="000000" w:sz="4" w:space="0"/>
              <w:left w:val="nil"/>
              <w:bottom w:val="single" w:color="000000" w:sz="4" w:space="0"/>
              <w:right w:val="single" w:color="000000" w:sz="4" w:space="0"/>
            </w:tcBorders>
            <w:noWrap w:val="0"/>
            <w:vAlign w:val="bottom"/>
          </w:tcPr>
          <w:p w14:paraId="4184A57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 w:val="10"/>
                <w:szCs w:val="10"/>
              </w:rPr>
            </w:pPr>
          </w:p>
        </w:tc>
        <w:tc>
          <w:tcPr>
            <w:tcW w:w="2372" w:type="dxa"/>
            <w:gridSpan w:val="2"/>
            <w:tcBorders>
              <w:top w:val="single" w:color="000000" w:sz="4" w:space="0"/>
              <w:left w:val="nil"/>
              <w:bottom w:val="single" w:color="000000" w:sz="4" w:space="0"/>
              <w:right w:val="single" w:color="000000" w:sz="4" w:space="0"/>
            </w:tcBorders>
            <w:noWrap w:val="0"/>
            <w:vAlign w:val="bottom"/>
          </w:tcPr>
          <w:p w14:paraId="71A68700">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 w:val="10"/>
                <w:szCs w:val="10"/>
              </w:rPr>
            </w:pPr>
            <w:r>
              <w:rPr>
                <w:rFonts w:hint="eastAsia" w:ascii="宋体" w:hAnsi="宋体" w:eastAsia="宋体" w:cs="宋体"/>
                <w:kern w:val="0"/>
                <w:szCs w:val="21"/>
              </w:rPr>
              <w:t>自筹及其他</w:t>
            </w:r>
          </w:p>
        </w:tc>
        <w:tc>
          <w:tcPr>
            <w:tcW w:w="1187" w:type="dxa"/>
            <w:tcBorders>
              <w:top w:val="single" w:color="000000" w:sz="4" w:space="0"/>
              <w:left w:val="nil"/>
              <w:bottom w:val="single" w:color="000000" w:sz="4" w:space="0"/>
              <w:right w:val="single" w:color="000000" w:sz="4" w:space="0"/>
            </w:tcBorders>
            <w:noWrap w:val="0"/>
            <w:vAlign w:val="bottom"/>
          </w:tcPr>
          <w:p w14:paraId="439C513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 w:val="10"/>
                <w:szCs w:val="10"/>
              </w:rPr>
            </w:pPr>
          </w:p>
        </w:tc>
      </w:tr>
      <w:tr w14:paraId="0488E27A">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6631B30A">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新增销售收入</w:t>
            </w:r>
          </w:p>
        </w:tc>
        <w:tc>
          <w:tcPr>
            <w:tcW w:w="1180" w:type="dxa"/>
            <w:tcBorders>
              <w:top w:val="single" w:color="000000" w:sz="4" w:space="0"/>
              <w:left w:val="nil"/>
              <w:bottom w:val="single" w:color="000000" w:sz="4" w:space="0"/>
              <w:right w:val="single" w:color="000000" w:sz="4" w:space="0"/>
            </w:tcBorders>
            <w:noWrap w:val="0"/>
            <w:vAlign w:val="center"/>
          </w:tcPr>
          <w:p w14:paraId="34B3773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c>
          <w:tcPr>
            <w:tcW w:w="2372" w:type="dxa"/>
            <w:tcBorders>
              <w:top w:val="single" w:color="000000" w:sz="4" w:space="0"/>
              <w:left w:val="nil"/>
              <w:bottom w:val="single" w:color="000000" w:sz="4" w:space="0"/>
              <w:right w:val="single" w:color="000000" w:sz="4" w:space="0"/>
            </w:tcBorders>
            <w:noWrap w:val="0"/>
            <w:vAlign w:val="center"/>
          </w:tcPr>
          <w:p w14:paraId="3CA6A6E9">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新增利润</w:t>
            </w:r>
          </w:p>
        </w:tc>
        <w:tc>
          <w:tcPr>
            <w:tcW w:w="1186" w:type="dxa"/>
            <w:tcBorders>
              <w:top w:val="single" w:color="000000" w:sz="4" w:space="0"/>
              <w:left w:val="nil"/>
              <w:bottom w:val="single" w:color="000000" w:sz="4" w:space="0"/>
              <w:right w:val="single" w:color="000000" w:sz="4" w:space="0"/>
            </w:tcBorders>
            <w:noWrap w:val="0"/>
            <w:vAlign w:val="center"/>
          </w:tcPr>
          <w:p w14:paraId="0AD0FCE7">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c>
          <w:tcPr>
            <w:tcW w:w="2012" w:type="dxa"/>
            <w:gridSpan w:val="2"/>
            <w:tcBorders>
              <w:top w:val="single" w:color="000000" w:sz="4" w:space="0"/>
              <w:left w:val="nil"/>
              <w:bottom w:val="single" w:color="000000" w:sz="4" w:space="0"/>
              <w:right w:val="single" w:color="000000" w:sz="4" w:space="0"/>
            </w:tcBorders>
            <w:noWrap w:val="0"/>
            <w:vAlign w:val="center"/>
          </w:tcPr>
          <w:p w14:paraId="14EFC14D">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新增税金</w:t>
            </w:r>
          </w:p>
        </w:tc>
        <w:tc>
          <w:tcPr>
            <w:tcW w:w="1336" w:type="dxa"/>
            <w:gridSpan w:val="2"/>
            <w:tcBorders>
              <w:top w:val="single" w:color="000000" w:sz="4" w:space="0"/>
              <w:left w:val="nil"/>
              <w:bottom w:val="single" w:color="000000" w:sz="4" w:space="0"/>
              <w:right w:val="single" w:color="000000" w:sz="4" w:space="0"/>
            </w:tcBorders>
            <w:noWrap w:val="0"/>
            <w:vAlign w:val="center"/>
          </w:tcPr>
          <w:p w14:paraId="5A78404D">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c>
          <w:tcPr>
            <w:tcW w:w="2372" w:type="dxa"/>
            <w:gridSpan w:val="2"/>
            <w:tcBorders>
              <w:top w:val="single" w:color="000000" w:sz="4" w:space="0"/>
              <w:left w:val="nil"/>
              <w:bottom w:val="single" w:color="000000" w:sz="4" w:space="0"/>
              <w:right w:val="single" w:color="000000" w:sz="4" w:space="0"/>
            </w:tcBorders>
            <w:noWrap w:val="0"/>
            <w:vAlign w:val="center"/>
          </w:tcPr>
          <w:p w14:paraId="1FC7E561">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新增出口创汇</w:t>
            </w:r>
          </w:p>
        </w:tc>
        <w:tc>
          <w:tcPr>
            <w:tcW w:w="1187" w:type="dxa"/>
            <w:tcBorders>
              <w:top w:val="single" w:color="000000" w:sz="4" w:space="0"/>
              <w:left w:val="nil"/>
              <w:bottom w:val="single" w:color="000000" w:sz="4" w:space="0"/>
              <w:right w:val="single" w:color="000000" w:sz="4" w:space="0"/>
            </w:tcBorders>
            <w:noWrap w:val="0"/>
            <w:vAlign w:val="center"/>
          </w:tcPr>
          <w:p w14:paraId="63649B0E">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p>
        </w:tc>
      </w:tr>
      <w:tr w14:paraId="236752AA">
        <w:tblPrEx>
          <w:tblCellMar>
            <w:top w:w="0" w:type="dxa"/>
            <w:left w:w="108" w:type="dxa"/>
            <w:bottom w:w="0" w:type="dxa"/>
            <w:right w:w="108" w:type="dxa"/>
          </w:tblCellMar>
        </w:tblPrEx>
        <w:trPr>
          <w:trHeight w:val="454" w:hRule="exact"/>
          <w:jc w:val="center"/>
        </w:trPr>
        <w:tc>
          <w:tcPr>
            <w:tcW w:w="2319" w:type="dxa"/>
            <w:tcBorders>
              <w:top w:val="single" w:color="000000" w:sz="4" w:space="0"/>
              <w:left w:val="single" w:color="000000" w:sz="4" w:space="0"/>
              <w:bottom w:val="single" w:color="000000" w:sz="4" w:space="0"/>
              <w:right w:val="single" w:color="000000" w:sz="4" w:space="0"/>
            </w:tcBorders>
            <w:noWrap w:val="0"/>
            <w:vAlign w:val="center"/>
          </w:tcPr>
          <w:p w14:paraId="7BA9ECE4">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kern w:val="0"/>
                <w:szCs w:val="21"/>
              </w:rPr>
            </w:pPr>
            <w:r>
              <w:rPr>
                <w:rFonts w:hint="eastAsia" w:ascii="宋体" w:hAnsi="宋体" w:eastAsia="宋体" w:cs="宋体"/>
                <w:kern w:val="0"/>
                <w:szCs w:val="21"/>
              </w:rPr>
              <w:t>其他事项</w:t>
            </w:r>
          </w:p>
        </w:tc>
        <w:tc>
          <w:tcPr>
            <w:tcW w:w="11645" w:type="dxa"/>
            <w:gridSpan w:val="10"/>
            <w:tcBorders>
              <w:top w:val="single" w:color="000000" w:sz="4" w:space="0"/>
              <w:left w:val="nil"/>
              <w:bottom w:val="single" w:color="000000" w:sz="4" w:space="0"/>
              <w:right w:val="single" w:color="000000" w:sz="4" w:space="0"/>
            </w:tcBorders>
            <w:noWrap w:val="0"/>
            <w:vAlign w:val="center"/>
          </w:tcPr>
          <w:p w14:paraId="6E8C41C5">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kern w:val="0"/>
                <w:szCs w:val="21"/>
              </w:rPr>
            </w:pPr>
            <w:r>
              <w:rPr>
                <w:rFonts w:hint="eastAsia" w:ascii="宋体" w:hAnsi="宋体" w:eastAsia="宋体" w:cs="宋体"/>
                <w:color w:val="FF0000"/>
                <w:kern w:val="0"/>
                <w:szCs w:val="21"/>
              </w:rPr>
              <w:t xml:space="preserve">  </w:t>
            </w:r>
            <w:r>
              <w:rPr>
                <w:rFonts w:hint="eastAsia" w:ascii="宋体" w:hAnsi="宋体" w:eastAsia="宋体" w:cs="宋体"/>
                <w:kern w:val="0"/>
                <w:szCs w:val="21"/>
              </w:rPr>
              <w:t xml:space="preserve">          </w:t>
            </w:r>
          </w:p>
        </w:tc>
      </w:tr>
    </w:tbl>
    <w:p w14:paraId="4807EE5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textAlignment w:val="auto"/>
        <w:outlineLvl w:val="9"/>
        <w:rPr>
          <w:rFonts w:hint="eastAsia" w:eastAsia="仿宋_GB2312"/>
          <w:b w:val="0"/>
          <w:bCs w:val="0"/>
          <w:kern w:val="0"/>
          <w:sz w:val="21"/>
          <w:szCs w:val="21"/>
          <w:lang w:eastAsia="zh-CN"/>
        </w:rPr>
      </w:pPr>
      <w:r>
        <w:rPr>
          <w:rFonts w:hint="eastAsia" w:eastAsia="仿宋_GB2312"/>
          <w:b w:val="0"/>
          <w:bCs w:val="0"/>
          <w:kern w:val="0"/>
          <w:sz w:val="21"/>
          <w:szCs w:val="21"/>
          <w:lang w:eastAsia="zh-CN"/>
        </w:rPr>
        <w:t>注：此表仅</w:t>
      </w:r>
      <w:r>
        <w:rPr>
          <w:rFonts w:hint="eastAsia" w:eastAsia="仿宋_GB2312"/>
          <w:kern w:val="0"/>
          <w:szCs w:val="21"/>
        </w:rPr>
        <w:t>工业固体废物资源化利用项目</w:t>
      </w:r>
      <w:r>
        <w:rPr>
          <w:rFonts w:hint="eastAsia" w:eastAsia="仿宋_GB2312"/>
          <w:kern w:val="0"/>
          <w:szCs w:val="21"/>
          <w:lang w:eastAsia="zh-CN"/>
        </w:rPr>
        <w:t>填写，</w:t>
      </w:r>
      <w:r>
        <w:rPr>
          <w:rFonts w:hint="eastAsia" w:eastAsia="仿宋_GB2312"/>
          <w:kern w:val="0"/>
          <w:szCs w:val="21"/>
        </w:rPr>
        <w:t>粤港清洁生产伙伴项目</w:t>
      </w:r>
      <w:r>
        <w:rPr>
          <w:rFonts w:hint="eastAsia" w:eastAsia="仿宋_GB2312"/>
          <w:kern w:val="0"/>
          <w:szCs w:val="21"/>
          <w:lang w:eastAsia="zh-CN"/>
        </w:rPr>
        <w:t>不需填写。</w:t>
      </w:r>
    </w:p>
    <w:p w14:paraId="3F2468F7">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黑体" w:hAnsi="黑体" w:eastAsia="黑体" w:cs="黑体"/>
          <w:kern w:val="0"/>
          <w:sz w:val="32"/>
          <w:szCs w:val="32"/>
          <w:shd w:val="clear" w:color="auto" w:fill="FFFFFF"/>
        </w:rPr>
        <w:sectPr>
          <w:pgSz w:w="16838" w:h="11906" w:orient="landscape"/>
          <w:pgMar w:top="1587" w:right="2098" w:bottom="1474" w:left="1440" w:header="851" w:footer="992" w:gutter="0"/>
          <w:cols w:space="720" w:num="1"/>
          <w:titlePg/>
          <w:rtlGutter w:val="0"/>
          <w:docGrid w:type="linesAndChars" w:linePitch="315" w:charSpace="2278"/>
        </w:sectPr>
      </w:pPr>
    </w:p>
    <w:p w14:paraId="08B768BF">
      <w:pPr>
        <w:widowControl/>
        <w:spacing w:line="560" w:lineRule="exact"/>
        <w:jc w:val="left"/>
        <w:rPr>
          <w:rFonts w:hint="eastAsia" w:eastAsia="仿宋_GB2312"/>
          <w:bCs/>
          <w:sz w:val="32"/>
          <w:szCs w:val="32"/>
          <w:lang w:eastAsia="zh-CN"/>
        </w:rPr>
      </w:pPr>
      <w:r>
        <w:rPr>
          <w:rFonts w:hint="eastAsia" w:eastAsia="仿宋_GB2312"/>
          <w:b/>
          <w:bCs/>
          <w:sz w:val="32"/>
          <w:szCs w:val="32"/>
          <w:lang w:bidi="ar"/>
        </w:rPr>
        <w:t>附件</w:t>
      </w:r>
      <w:r>
        <w:rPr>
          <w:rFonts w:hint="eastAsia" w:eastAsia="仿宋_GB2312"/>
          <w:b/>
          <w:bCs/>
          <w:sz w:val="32"/>
          <w:szCs w:val="32"/>
          <w:lang w:val="en-US" w:eastAsia="zh-CN" w:bidi="ar"/>
        </w:rPr>
        <w:t>4</w:t>
      </w:r>
    </w:p>
    <w:p w14:paraId="7E4AC0E2">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2"/>
          <w:sz w:val="44"/>
          <w:szCs w:val="44"/>
        </w:rPr>
        <w:t>2026年绿美广东生态建设重点任务保障专项资金（绿色循环发展）</w:t>
      </w:r>
      <w:r>
        <w:rPr>
          <w:rFonts w:hint="eastAsia" w:ascii="方正小标宋_GBK" w:hAnsi="方正小标宋_GBK" w:eastAsia="方正小标宋_GBK" w:cs="方正小标宋_GBK"/>
          <w:sz w:val="44"/>
          <w:szCs w:val="44"/>
        </w:rPr>
        <w:t>项目评审专家</w:t>
      </w:r>
    </w:p>
    <w:p w14:paraId="7F3A1B62">
      <w:pPr>
        <w:spacing w:line="600" w:lineRule="exact"/>
        <w:jc w:val="center"/>
        <w:rPr>
          <w:rFonts w:hint="eastAsia" w:ascii="方正小标宋简体" w:hAnsi="方正小标宋简体" w:eastAsia="方正小标宋简体" w:cs="方正小标宋简体"/>
          <w:sz w:val="44"/>
          <w:szCs w:val="44"/>
        </w:rPr>
      </w:pPr>
      <w:r>
        <w:rPr>
          <w:rFonts w:hint="eastAsia" w:ascii="方正小标宋_GBK" w:hAnsi="方正小标宋_GBK" w:eastAsia="方正小标宋_GBK" w:cs="方正小标宋_GBK"/>
          <w:sz w:val="44"/>
          <w:szCs w:val="44"/>
        </w:rPr>
        <w:t>现场核查表</w:t>
      </w:r>
    </w:p>
    <w:tbl>
      <w:tblPr>
        <w:tblStyle w:val="8"/>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14:paraId="46A1D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14:paraId="7E625577">
            <w:pPr>
              <w:keepLines/>
              <w:spacing w:line="560" w:lineRule="exact"/>
              <w:jc w:val="center"/>
              <w:rPr>
                <w:rFonts w:eastAsia="仿宋_GB2312"/>
                <w:sz w:val="28"/>
                <w:szCs w:val="28"/>
              </w:rPr>
            </w:pPr>
            <w:r>
              <w:rPr>
                <w:rFonts w:eastAsia="仿宋_GB2312"/>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tcPr>
          <w:p w14:paraId="1D75BBAE">
            <w:pPr>
              <w:keepLines/>
              <w:spacing w:line="560" w:lineRule="exact"/>
              <w:rPr>
                <w:rFonts w:eastAsia="仿宋_GB2312"/>
                <w:sz w:val="28"/>
                <w:szCs w:val="28"/>
              </w:rPr>
            </w:pPr>
          </w:p>
        </w:tc>
        <w:tc>
          <w:tcPr>
            <w:tcW w:w="2125" w:type="dxa"/>
            <w:tcBorders>
              <w:top w:val="single" w:color="000000" w:sz="4" w:space="0"/>
              <w:left w:val="single" w:color="000000" w:sz="4" w:space="0"/>
              <w:bottom w:val="single" w:color="000000" w:sz="4" w:space="0"/>
              <w:right w:val="single" w:color="000000" w:sz="4" w:space="0"/>
            </w:tcBorders>
          </w:tcPr>
          <w:p w14:paraId="48ADC905">
            <w:pPr>
              <w:keepLines/>
              <w:spacing w:line="560" w:lineRule="exact"/>
              <w:jc w:val="center"/>
              <w:rPr>
                <w:rFonts w:eastAsia="仿宋_GB2312"/>
                <w:sz w:val="28"/>
                <w:szCs w:val="28"/>
              </w:rPr>
            </w:pPr>
            <w:r>
              <w:rPr>
                <w:rFonts w:eastAsia="仿宋_GB2312"/>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tcPr>
          <w:p w14:paraId="4E05913E">
            <w:pPr>
              <w:keepLines/>
              <w:spacing w:line="560" w:lineRule="exact"/>
              <w:rPr>
                <w:rFonts w:eastAsia="仿宋_GB2312"/>
                <w:sz w:val="28"/>
                <w:szCs w:val="28"/>
              </w:rPr>
            </w:pPr>
          </w:p>
        </w:tc>
      </w:tr>
      <w:tr w14:paraId="190DA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14:paraId="4A7C1C5A">
            <w:pPr>
              <w:keepLines/>
              <w:spacing w:line="560" w:lineRule="exact"/>
              <w:jc w:val="center"/>
              <w:rPr>
                <w:rFonts w:eastAsia="仿宋_GB2312"/>
                <w:sz w:val="28"/>
                <w:szCs w:val="28"/>
              </w:rPr>
            </w:pPr>
            <w:r>
              <w:rPr>
                <w:rFonts w:eastAsia="仿宋_GB2312"/>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tcPr>
          <w:p w14:paraId="16588097">
            <w:pPr>
              <w:keepLines/>
              <w:spacing w:line="560" w:lineRule="exact"/>
              <w:rPr>
                <w:rFonts w:eastAsia="仿宋_GB2312"/>
                <w:sz w:val="28"/>
                <w:szCs w:val="28"/>
              </w:rPr>
            </w:pPr>
          </w:p>
        </w:tc>
        <w:tc>
          <w:tcPr>
            <w:tcW w:w="2125" w:type="dxa"/>
            <w:tcBorders>
              <w:top w:val="single" w:color="000000" w:sz="4" w:space="0"/>
              <w:left w:val="single" w:color="000000" w:sz="4" w:space="0"/>
              <w:bottom w:val="single" w:color="000000" w:sz="4" w:space="0"/>
              <w:right w:val="single" w:color="000000" w:sz="4" w:space="0"/>
            </w:tcBorders>
          </w:tcPr>
          <w:p w14:paraId="5C49D6CD">
            <w:pPr>
              <w:keepLines/>
              <w:spacing w:line="560" w:lineRule="exact"/>
              <w:jc w:val="center"/>
              <w:rPr>
                <w:rFonts w:eastAsia="仿宋_GB2312"/>
                <w:sz w:val="28"/>
                <w:szCs w:val="28"/>
              </w:rPr>
            </w:pPr>
            <w:r>
              <w:rPr>
                <w:rFonts w:eastAsia="仿宋_GB2312"/>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tcPr>
          <w:p w14:paraId="17C26E49">
            <w:pPr>
              <w:keepLines/>
              <w:spacing w:line="560" w:lineRule="exact"/>
              <w:rPr>
                <w:rFonts w:eastAsia="仿宋_GB2312"/>
                <w:sz w:val="28"/>
                <w:szCs w:val="28"/>
              </w:rPr>
            </w:pPr>
          </w:p>
        </w:tc>
      </w:tr>
      <w:tr w14:paraId="41989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14:paraId="3C661FF4">
            <w:pPr>
              <w:keepLines/>
              <w:spacing w:line="560" w:lineRule="exact"/>
              <w:jc w:val="center"/>
              <w:rPr>
                <w:rFonts w:eastAsia="仿宋_GB2312"/>
                <w:sz w:val="28"/>
                <w:szCs w:val="28"/>
              </w:rPr>
            </w:pPr>
            <w:r>
              <w:rPr>
                <w:rFonts w:eastAsia="仿宋_GB2312"/>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tcPr>
          <w:p w14:paraId="34E49E45">
            <w:pPr>
              <w:keepLines/>
              <w:spacing w:line="560" w:lineRule="exact"/>
              <w:rPr>
                <w:rFonts w:eastAsia="仿宋_GB2312"/>
                <w:sz w:val="28"/>
                <w:szCs w:val="28"/>
              </w:rPr>
            </w:pPr>
          </w:p>
        </w:tc>
      </w:tr>
      <w:tr w14:paraId="0427A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14:paraId="156399A5">
            <w:pPr>
              <w:keepLines/>
              <w:spacing w:line="560" w:lineRule="exact"/>
              <w:jc w:val="center"/>
              <w:rPr>
                <w:rFonts w:eastAsia="仿宋_GB2312"/>
                <w:sz w:val="28"/>
                <w:szCs w:val="28"/>
              </w:rPr>
            </w:pPr>
            <w:r>
              <w:rPr>
                <w:rFonts w:eastAsia="仿宋_GB2312"/>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tcPr>
          <w:p w14:paraId="290A1DD8">
            <w:pPr>
              <w:keepLines/>
              <w:spacing w:line="560" w:lineRule="exact"/>
              <w:rPr>
                <w:rFonts w:eastAsia="仿宋_GB2312"/>
                <w:sz w:val="28"/>
                <w:szCs w:val="28"/>
              </w:rPr>
            </w:pPr>
          </w:p>
        </w:tc>
      </w:tr>
      <w:tr w14:paraId="075A2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vAlign w:val="center"/>
          </w:tcPr>
          <w:p w14:paraId="7FF9D5DD">
            <w:pPr>
              <w:keepLines/>
              <w:snapToGrid w:val="0"/>
              <w:spacing w:line="560" w:lineRule="exact"/>
              <w:jc w:val="center"/>
              <w:rPr>
                <w:rFonts w:eastAsia="仿宋_GB2312"/>
                <w:sz w:val="28"/>
                <w:szCs w:val="28"/>
              </w:rPr>
            </w:pPr>
            <w:r>
              <w:rPr>
                <w:rFonts w:eastAsia="仿宋_GB2312"/>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vAlign w:val="center"/>
          </w:tcPr>
          <w:p w14:paraId="2E8E89E7">
            <w:pPr>
              <w:keepLines/>
              <w:snapToGrid w:val="0"/>
              <w:spacing w:line="500" w:lineRule="exact"/>
              <w:jc w:val="center"/>
              <w:rPr>
                <w:rFonts w:eastAsia="仿宋_GB2312"/>
                <w:sz w:val="28"/>
                <w:szCs w:val="28"/>
              </w:rPr>
            </w:pPr>
            <w:r>
              <w:rPr>
                <w:rFonts w:eastAsia="仿宋_GB2312"/>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vAlign w:val="center"/>
          </w:tcPr>
          <w:p w14:paraId="2D4D3E42">
            <w:pPr>
              <w:keepLines/>
              <w:snapToGrid w:val="0"/>
              <w:spacing w:line="560" w:lineRule="exact"/>
              <w:jc w:val="center"/>
              <w:rPr>
                <w:rFonts w:eastAsia="仿宋_GB2312"/>
                <w:sz w:val="28"/>
                <w:szCs w:val="28"/>
              </w:rPr>
            </w:pPr>
          </w:p>
        </w:tc>
      </w:tr>
      <w:tr w14:paraId="3C54E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992C102">
            <w:pPr>
              <w:widowControl/>
              <w:spacing w:line="560" w:lineRule="exact"/>
              <w:jc w:val="left"/>
              <w:rPr>
                <w:rFonts w:eastAsia="仿宋_GB2312"/>
                <w:sz w:val="28"/>
                <w:szCs w:val="28"/>
              </w:rPr>
            </w:pPr>
          </w:p>
        </w:tc>
        <w:tc>
          <w:tcPr>
            <w:tcW w:w="2175" w:type="dxa"/>
            <w:tcBorders>
              <w:top w:val="single" w:color="000000" w:sz="4" w:space="0"/>
              <w:left w:val="single" w:color="000000" w:sz="4" w:space="0"/>
              <w:bottom w:val="single" w:color="000000" w:sz="4" w:space="0"/>
              <w:right w:val="single" w:color="000000" w:sz="4" w:space="0"/>
            </w:tcBorders>
            <w:vAlign w:val="center"/>
          </w:tcPr>
          <w:p w14:paraId="7E033F71">
            <w:pPr>
              <w:keepLines/>
              <w:snapToGrid w:val="0"/>
              <w:spacing w:line="500" w:lineRule="exact"/>
              <w:jc w:val="center"/>
              <w:rPr>
                <w:rFonts w:eastAsia="仿宋_GB2312"/>
                <w:sz w:val="28"/>
                <w:szCs w:val="28"/>
              </w:rPr>
            </w:pPr>
            <w:r>
              <w:rPr>
                <w:rFonts w:eastAsia="仿宋_GB2312"/>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tcPr>
          <w:p w14:paraId="5DA5CA76">
            <w:pPr>
              <w:keepLines/>
              <w:snapToGrid w:val="0"/>
              <w:spacing w:line="560" w:lineRule="exact"/>
              <w:rPr>
                <w:rFonts w:eastAsia="仿宋_GB2312"/>
                <w:sz w:val="28"/>
                <w:szCs w:val="28"/>
              </w:rPr>
            </w:pPr>
          </w:p>
        </w:tc>
      </w:tr>
      <w:tr w14:paraId="2585F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tcPr>
          <w:p w14:paraId="20277A27">
            <w:pPr>
              <w:keepLines/>
              <w:spacing w:line="560" w:lineRule="exact"/>
              <w:rPr>
                <w:rFonts w:eastAsia="仿宋_GB2312"/>
                <w:sz w:val="28"/>
                <w:szCs w:val="28"/>
              </w:rPr>
            </w:pPr>
            <w:r>
              <w:rPr>
                <w:rFonts w:eastAsia="仿宋_GB2312"/>
                <w:sz w:val="28"/>
                <w:szCs w:val="28"/>
              </w:rPr>
              <w:t>存在问题：</w:t>
            </w:r>
          </w:p>
        </w:tc>
      </w:tr>
      <w:tr w14:paraId="3AA2F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tcPr>
          <w:p w14:paraId="1EE1EE98">
            <w:pPr>
              <w:keepLines/>
              <w:spacing w:line="560" w:lineRule="exact"/>
              <w:jc w:val="left"/>
              <w:rPr>
                <w:rFonts w:eastAsia="仿宋_GB2312"/>
                <w:bCs/>
                <w:sz w:val="28"/>
                <w:szCs w:val="28"/>
              </w:rPr>
            </w:pPr>
            <w:r>
              <w:rPr>
                <w:rFonts w:eastAsia="仿宋_GB2312"/>
                <w:bCs/>
                <w:sz w:val="28"/>
                <w:szCs w:val="28"/>
              </w:rPr>
              <w:t>意见建议：</w:t>
            </w:r>
          </w:p>
          <w:p w14:paraId="5C8B0047">
            <w:pPr>
              <w:keepLines/>
              <w:spacing w:line="560" w:lineRule="exact"/>
              <w:jc w:val="left"/>
              <w:rPr>
                <w:rFonts w:eastAsia="仿宋_GB2312"/>
                <w:bCs/>
                <w:sz w:val="28"/>
                <w:szCs w:val="28"/>
              </w:rPr>
            </w:pPr>
          </w:p>
          <w:p w14:paraId="5B96936F">
            <w:pPr>
              <w:keepLines/>
              <w:spacing w:line="560" w:lineRule="exact"/>
              <w:jc w:val="left"/>
              <w:rPr>
                <w:rFonts w:eastAsia="仿宋_GB2312"/>
                <w:bCs/>
                <w:sz w:val="28"/>
                <w:szCs w:val="28"/>
              </w:rPr>
            </w:pPr>
          </w:p>
        </w:tc>
      </w:tr>
      <w:tr w14:paraId="29595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5" w:hRule="atLeast"/>
        </w:trPr>
        <w:tc>
          <w:tcPr>
            <w:tcW w:w="8522" w:type="dxa"/>
            <w:gridSpan w:val="6"/>
            <w:tcBorders>
              <w:top w:val="single" w:color="000000" w:sz="4" w:space="0"/>
              <w:left w:val="single" w:color="000000" w:sz="4" w:space="0"/>
              <w:bottom w:val="single" w:color="000000" w:sz="4" w:space="0"/>
              <w:right w:val="single" w:color="000000" w:sz="4" w:space="0"/>
            </w:tcBorders>
          </w:tcPr>
          <w:p w14:paraId="19A62941">
            <w:pPr>
              <w:snapToGrid w:val="0"/>
              <w:spacing w:line="560" w:lineRule="exact"/>
              <w:rPr>
                <w:rFonts w:eastAsia="仿宋_GB2312"/>
                <w:sz w:val="28"/>
                <w:szCs w:val="28"/>
              </w:rPr>
            </w:pPr>
            <w:r>
              <w:rPr>
                <w:rFonts w:eastAsia="仿宋_GB2312"/>
                <w:sz w:val="28"/>
                <w:szCs w:val="28"/>
              </w:rPr>
              <w:t xml:space="preserve">现场核查意见：                      </w:t>
            </w:r>
          </w:p>
          <w:p w14:paraId="16896AC6">
            <w:pPr>
              <w:snapToGrid w:val="0"/>
              <w:spacing w:line="560" w:lineRule="exact"/>
              <w:rPr>
                <w:rFonts w:eastAsia="仿宋_GB2312"/>
                <w:sz w:val="28"/>
                <w:szCs w:val="28"/>
              </w:rPr>
            </w:pPr>
            <w:r>
              <w:rPr>
                <w:rFonts w:hint="eastAsia" w:eastAsia="仿宋_GB2312"/>
                <w:sz w:val="28"/>
                <w:szCs w:val="28"/>
              </w:rPr>
              <w:t xml:space="preserve">                                         专家组长：</w:t>
            </w:r>
          </w:p>
          <w:p w14:paraId="30D1DE56">
            <w:pPr>
              <w:snapToGrid w:val="0"/>
              <w:spacing w:line="560" w:lineRule="exact"/>
              <w:rPr>
                <w:rFonts w:eastAsia="仿宋_GB2312"/>
                <w:sz w:val="28"/>
                <w:szCs w:val="28"/>
              </w:rPr>
            </w:pPr>
            <w:r>
              <w:rPr>
                <w:rFonts w:eastAsia="仿宋_GB2312"/>
                <w:sz w:val="28"/>
                <w:szCs w:val="28"/>
              </w:rPr>
              <w:t xml:space="preserve">                           </w:t>
            </w:r>
            <w:r>
              <w:rPr>
                <w:rFonts w:hint="eastAsia" w:eastAsia="仿宋_GB2312"/>
                <w:sz w:val="28"/>
                <w:szCs w:val="28"/>
              </w:rPr>
              <w:t xml:space="preserve">              专家成员：</w:t>
            </w:r>
          </w:p>
          <w:p w14:paraId="7E4B49C1">
            <w:pPr>
              <w:snapToGrid w:val="0"/>
              <w:spacing w:line="560" w:lineRule="exact"/>
              <w:ind w:firstLine="0" w:firstLineChars="0"/>
              <w:jc w:val="right"/>
              <w:rPr>
                <w:rFonts w:eastAsia="仿宋_GB2312"/>
                <w:sz w:val="28"/>
                <w:szCs w:val="28"/>
              </w:rPr>
            </w:pPr>
            <w:r>
              <w:rPr>
                <w:rFonts w:eastAsia="仿宋_GB2312"/>
                <w:sz w:val="28"/>
                <w:szCs w:val="28"/>
              </w:rPr>
              <w:t>年    月     日</w:t>
            </w:r>
          </w:p>
        </w:tc>
      </w:tr>
    </w:tbl>
    <w:p w14:paraId="26C37C4E">
      <w:pPr>
        <w:pStyle w:val="3"/>
        <w:rPr>
          <w:rFonts w:eastAsia="仿宋_GB2312"/>
          <w:b/>
          <w:bCs/>
          <w:sz w:val="32"/>
          <w:szCs w:val="32"/>
          <w:lang w:bidi="ar"/>
        </w:rPr>
      </w:pPr>
      <w:r>
        <w:rPr>
          <w:rFonts w:eastAsia="黑体"/>
          <w:sz w:val="32"/>
          <w:szCs w:val="32"/>
        </w:rPr>
        <w:br w:type="page"/>
      </w:r>
      <w:r>
        <w:rPr>
          <w:rFonts w:hint="eastAsia" w:ascii="黑体" w:hAnsi="黑体" w:eastAsia="黑体" w:cs="黑体"/>
          <w:color w:val="auto"/>
          <w:spacing w:val="0"/>
          <w:sz w:val="32"/>
          <w:szCs w:val="32"/>
          <w:lang w:eastAsia="zh-CN"/>
        </w:rPr>
        <w:t>附件</w:t>
      </w:r>
      <w:r>
        <w:rPr>
          <w:rFonts w:hint="eastAsia" w:ascii="黑体" w:hAnsi="黑体" w:eastAsia="黑体" w:cs="黑体"/>
          <w:color w:val="auto"/>
          <w:spacing w:val="0"/>
          <w:sz w:val="32"/>
          <w:szCs w:val="32"/>
          <w:lang w:val="en-US" w:eastAsia="zh-CN"/>
        </w:rPr>
        <w:t>5</w:t>
      </w:r>
    </w:p>
    <w:p w14:paraId="3C2BC525">
      <w:pPr>
        <w:spacing w:line="600" w:lineRule="exact"/>
        <w:jc w:val="center"/>
        <w:rPr>
          <w:rFonts w:hint="eastAsia" w:ascii="方正小标宋简体" w:hAnsi="方正小标宋简体" w:eastAsia="方正小标宋简体" w:cs="方正小标宋简体"/>
          <w:sz w:val="44"/>
          <w:szCs w:val="44"/>
        </w:rPr>
      </w:pPr>
      <w:r>
        <w:rPr>
          <w:rFonts w:hint="eastAsia" w:ascii="方正小标宋_GBK" w:hAnsi="方正小标宋_GBK" w:eastAsia="方正小标宋_GBK" w:cs="方正小标宋_GBK"/>
          <w:kern w:val="2"/>
          <w:sz w:val="44"/>
          <w:szCs w:val="44"/>
        </w:rPr>
        <w:t>2026年绿美广东生态建设重点任务保障专项资金（绿色循环发展）</w:t>
      </w:r>
      <w:r>
        <w:rPr>
          <w:rFonts w:hint="eastAsia" w:ascii="方正小标宋_GBK" w:hAnsi="方正小标宋_GBK" w:eastAsia="方正小标宋_GBK" w:cs="方正小标宋_GBK"/>
          <w:sz w:val="44"/>
          <w:szCs w:val="44"/>
        </w:rPr>
        <w:t>入库项目评审意见</w:t>
      </w:r>
    </w:p>
    <w:p w14:paraId="7636F0F5">
      <w:pPr>
        <w:spacing w:line="600" w:lineRule="exact"/>
        <w:jc w:val="center"/>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（参考格式）</w:t>
      </w:r>
    </w:p>
    <w:p w14:paraId="34C6E303">
      <w:pPr>
        <w:spacing w:line="560" w:lineRule="exact"/>
        <w:rPr>
          <w:rFonts w:eastAsia="仿宋_GB2312"/>
          <w:sz w:val="32"/>
          <w:szCs w:val="32"/>
        </w:rPr>
      </w:pPr>
    </w:p>
    <w:p w14:paraId="4CFFB53E">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lang w:bidi="ar"/>
        </w:rPr>
        <w:t>20XX年XX月XX日，XX（项目组织部门）在XXX组织召开了由XX单位承担的XX项目评审会。评审专家组审阅了项目单位提交的相关资料，听取了项目情况报告，考察了项目现场，并就有关问题进行了质询。经讨论，形成以下评审意见</w:t>
      </w:r>
      <w:r>
        <w:rPr>
          <w:rFonts w:hint="eastAsia" w:ascii="方正仿宋_GBK" w:hAnsi="方正仿宋_GBK" w:eastAsia="方正仿宋_GBK" w:cs="方正仿宋_GBK"/>
          <w:sz w:val="32"/>
          <w:szCs w:val="32"/>
        </w:rPr>
        <w:t>：</w:t>
      </w:r>
    </w:p>
    <w:p w14:paraId="08D8EC7C">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lang w:bidi="ar"/>
        </w:rPr>
        <w:t>1.</w:t>
      </w:r>
      <w:r>
        <w:rPr>
          <w:rFonts w:hint="eastAsia" w:ascii="方正仿宋_GBK" w:hAnsi="方正仿宋_GBK" w:eastAsia="方正仿宋_GBK" w:cs="方正仿宋_GBK"/>
          <w:sz w:val="32"/>
          <w:szCs w:val="32"/>
        </w:rPr>
        <w:t>提供评审的材料齐全规范情况，与评审有关规定的符合情况。</w:t>
      </w:r>
    </w:p>
    <w:p w14:paraId="04F5062D">
      <w:pPr>
        <w:pBdr>
          <w:top w:val="none" w:color="auto" w:sz="0" w:space="1"/>
          <w:left w:val="none" w:color="auto" w:sz="0" w:space="4"/>
          <w:bottom w:val="none" w:color="auto" w:sz="0" w:space="1"/>
          <w:right w:val="none" w:color="auto" w:sz="0" w:space="4"/>
        </w:pBdr>
        <w:spacing w:line="520" w:lineRule="exact"/>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bidi="ar"/>
        </w:rPr>
        <w:t>2.</w:t>
      </w:r>
      <w:r>
        <w:rPr>
          <w:rFonts w:hint="eastAsia" w:ascii="方正仿宋_GBK" w:hAnsi="方正仿宋_GBK" w:eastAsia="方正仿宋_GBK" w:cs="方正仿宋_GBK"/>
          <w:sz w:val="32"/>
          <w:szCs w:val="32"/>
        </w:rPr>
        <w:t>对项目主要建设内容完成情况进行描述。</w:t>
      </w:r>
    </w:p>
    <w:p w14:paraId="46FA9782">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sz w:val="32"/>
          <w:szCs w:val="32"/>
          <w:lang w:bidi="ar"/>
        </w:rPr>
      </w:pPr>
      <w:r>
        <w:rPr>
          <w:rFonts w:hint="eastAsia" w:ascii="方正仿宋_GBK" w:hAnsi="方正仿宋_GBK" w:eastAsia="方正仿宋_GBK" w:cs="方正仿宋_GBK"/>
          <w:sz w:val="32"/>
          <w:szCs w:val="32"/>
          <w:lang w:bidi="ar"/>
        </w:rPr>
        <w:t>3.</w:t>
      </w:r>
      <w:r>
        <w:rPr>
          <w:rFonts w:hint="eastAsia" w:ascii="方正仿宋_GBK" w:hAnsi="方正仿宋_GBK" w:eastAsia="方正仿宋_GBK" w:cs="方正仿宋_GBK"/>
          <w:sz w:val="32"/>
          <w:szCs w:val="32"/>
        </w:rPr>
        <w:t>对项目总体投资情况进行描述（资金到位情况、</w:t>
      </w:r>
      <w:r>
        <w:rPr>
          <w:rFonts w:hint="eastAsia" w:ascii="方正仿宋_GBK" w:hAnsi="方正仿宋_GBK" w:eastAsia="方正仿宋_GBK" w:cs="方正仿宋_GBK"/>
          <w:sz w:val="32"/>
          <w:szCs w:val="32"/>
          <w:lang w:eastAsia="zh-CN"/>
        </w:rPr>
        <w:t>固定资产、</w:t>
      </w:r>
      <w:r>
        <w:rPr>
          <w:rFonts w:hint="eastAsia" w:ascii="方正仿宋_GBK" w:hAnsi="方正仿宋_GBK" w:eastAsia="方正仿宋_GBK" w:cs="方正仿宋_GBK"/>
          <w:sz w:val="32"/>
          <w:szCs w:val="32"/>
        </w:rPr>
        <w:t>设备购置资</w:t>
      </w:r>
      <w:r>
        <w:rPr>
          <w:rFonts w:hint="eastAsia" w:ascii="方正仿宋_GBK" w:hAnsi="方正仿宋_GBK" w:eastAsia="方正仿宋_GBK" w:cs="方正仿宋_GBK"/>
          <w:sz w:val="32"/>
          <w:szCs w:val="32"/>
          <w:lang w:bidi="ar"/>
        </w:rPr>
        <w:t>金使用情况和计划使用情况对比）</w:t>
      </w:r>
    </w:p>
    <w:p w14:paraId="132531F9">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kern w:val="2"/>
          <w:sz w:val="32"/>
          <w:szCs w:val="32"/>
          <w:lang w:bidi="ar"/>
        </w:rPr>
      </w:pPr>
      <w:r>
        <w:rPr>
          <w:rFonts w:hint="eastAsia" w:ascii="方正仿宋_GBK" w:hAnsi="方正仿宋_GBK" w:eastAsia="方正仿宋_GBK" w:cs="方正仿宋_GBK"/>
          <w:sz w:val="32"/>
          <w:szCs w:val="32"/>
          <w:lang w:bidi="ar"/>
        </w:rPr>
        <w:t>4.项目</w:t>
      </w:r>
      <w:r>
        <w:rPr>
          <w:rFonts w:hint="eastAsia" w:ascii="方正仿宋_GBK" w:hAnsi="方正仿宋_GBK" w:eastAsia="方正仿宋_GBK" w:cs="方正仿宋_GBK"/>
          <w:kern w:val="2"/>
          <w:sz w:val="32"/>
          <w:szCs w:val="32"/>
          <w:lang w:bidi="ar"/>
        </w:rPr>
        <w:t>实施后</w:t>
      </w:r>
      <w:r>
        <w:rPr>
          <w:rFonts w:hint="eastAsia" w:ascii="方正仿宋_GBK" w:hAnsi="方正仿宋_GBK" w:eastAsia="方正仿宋_GBK" w:cs="方正仿宋_GBK"/>
          <w:kern w:val="2"/>
          <w:sz w:val="32"/>
          <w:szCs w:val="32"/>
          <w:lang w:eastAsia="zh-CN" w:bidi="ar"/>
        </w:rPr>
        <w:t>预期达到及实际达到</w:t>
      </w:r>
      <w:r>
        <w:rPr>
          <w:rFonts w:hint="eastAsia" w:ascii="方正仿宋_GBK" w:hAnsi="方正仿宋_GBK" w:eastAsia="方正仿宋_GBK" w:cs="方正仿宋_GBK"/>
          <w:kern w:val="2"/>
          <w:sz w:val="32"/>
          <w:szCs w:val="32"/>
          <w:lang w:bidi="ar"/>
        </w:rPr>
        <w:t>的</w:t>
      </w:r>
      <w:r>
        <w:rPr>
          <w:rFonts w:hint="eastAsia" w:ascii="方正仿宋_GBK" w:hAnsi="方正仿宋_GBK" w:eastAsia="方正仿宋_GBK" w:cs="方正仿宋_GBK"/>
          <w:spacing w:val="0"/>
          <w:kern w:val="2"/>
          <w:sz w:val="32"/>
          <w:szCs w:val="32"/>
          <w:lang w:eastAsia="zh-CN" w:bidi="ar"/>
        </w:rPr>
        <w:t>固体废物综合利用指标情况，</w:t>
      </w:r>
      <w:r>
        <w:rPr>
          <w:rFonts w:hint="eastAsia" w:ascii="方正仿宋_GBK" w:hAnsi="方正仿宋_GBK" w:eastAsia="方正仿宋_GBK" w:cs="方正仿宋_GBK"/>
          <w:kern w:val="2"/>
          <w:sz w:val="32"/>
          <w:szCs w:val="32"/>
          <w:lang w:eastAsia="zh-CN" w:bidi="ar"/>
        </w:rPr>
        <w:t>产生的</w:t>
      </w:r>
      <w:r>
        <w:rPr>
          <w:rFonts w:hint="eastAsia" w:ascii="方正仿宋_GBK" w:hAnsi="方正仿宋_GBK" w:eastAsia="方正仿宋_GBK" w:cs="方正仿宋_GBK"/>
          <w:kern w:val="2"/>
          <w:sz w:val="32"/>
          <w:szCs w:val="32"/>
          <w:lang w:bidi="ar"/>
        </w:rPr>
        <w:t>资源综合利用</w:t>
      </w:r>
      <w:r>
        <w:rPr>
          <w:rFonts w:hint="eastAsia" w:ascii="方正仿宋_GBK" w:hAnsi="方正仿宋_GBK" w:eastAsia="方正仿宋_GBK" w:cs="方正仿宋_GBK"/>
          <w:kern w:val="2"/>
          <w:sz w:val="32"/>
          <w:szCs w:val="32"/>
          <w:lang w:eastAsia="zh-CN" w:bidi="ar"/>
        </w:rPr>
        <w:t>等</w:t>
      </w:r>
      <w:r>
        <w:rPr>
          <w:rFonts w:hint="eastAsia" w:ascii="方正仿宋_GBK" w:hAnsi="方正仿宋_GBK" w:eastAsia="方正仿宋_GBK" w:cs="方正仿宋_GBK"/>
          <w:kern w:val="2"/>
          <w:sz w:val="32"/>
          <w:szCs w:val="32"/>
          <w:lang w:bidi="ar"/>
        </w:rPr>
        <w:t>经济</w:t>
      </w:r>
      <w:r>
        <w:rPr>
          <w:rFonts w:hint="eastAsia" w:ascii="方正仿宋_GBK" w:hAnsi="方正仿宋_GBK" w:eastAsia="方正仿宋_GBK" w:cs="方正仿宋_GBK"/>
          <w:kern w:val="2"/>
          <w:sz w:val="32"/>
          <w:szCs w:val="32"/>
          <w:lang w:eastAsia="zh-CN" w:bidi="ar"/>
        </w:rPr>
        <w:t>、社会、环境</w:t>
      </w:r>
      <w:r>
        <w:rPr>
          <w:rFonts w:hint="eastAsia" w:ascii="方正仿宋_GBK" w:hAnsi="方正仿宋_GBK" w:eastAsia="方正仿宋_GBK" w:cs="方正仿宋_GBK"/>
          <w:kern w:val="2"/>
          <w:sz w:val="32"/>
          <w:szCs w:val="32"/>
          <w:lang w:bidi="ar"/>
        </w:rPr>
        <w:t>效益评价。</w:t>
      </w:r>
    </w:p>
    <w:p w14:paraId="257FE6AE">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lang w:bidi="ar"/>
        </w:rPr>
        <w:t>5.项目是否完工，若完工明确项目实际完工日期。</w:t>
      </w:r>
    </w:p>
    <w:p w14:paraId="36C16C37">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bidi="ar"/>
        </w:rPr>
        <w:t>6.</w:t>
      </w:r>
      <w:r>
        <w:rPr>
          <w:rFonts w:hint="eastAsia" w:ascii="方正仿宋_GBK" w:hAnsi="方正仿宋_GBK" w:eastAsia="方正仿宋_GBK" w:cs="方正仿宋_GBK"/>
          <w:sz w:val="32"/>
          <w:szCs w:val="32"/>
        </w:rPr>
        <w:t>有关建议意见。</w:t>
      </w:r>
    </w:p>
    <w:p w14:paraId="35614D01">
      <w:pPr>
        <w:pBdr>
          <w:top w:val="none" w:color="auto" w:sz="0" w:space="1"/>
          <w:left w:val="none" w:color="auto" w:sz="0" w:space="4"/>
          <w:bottom w:val="none" w:color="auto" w:sz="0" w:space="1"/>
          <w:right w:val="none" w:color="auto" w:sz="0" w:space="4"/>
        </w:pBdr>
        <w:spacing w:line="520" w:lineRule="exact"/>
        <w:ind w:firstLine="640" w:firstLineChars="200"/>
        <w:rPr>
          <w:del w:id="19" w:author="阿卷" w:date="2025-06-23T13:05:40Z"/>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7.经评审，</w:t>
      </w:r>
      <w:del w:id="20" w:author="阿卷" w:date="2025-06-23T13:05:36Z">
        <w:r>
          <w:rPr>
            <w:rFonts w:hint="eastAsia" w:ascii="方正仿宋_GBK" w:hAnsi="方正仿宋_GBK" w:eastAsia="方正仿宋_GBK" w:cs="方正仿宋_GBK"/>
            <w:sz w:val="32"/>
            <w:szCs w:val="32"/>
          </w:rPr>
          <w:delText>该项目综合得分</w:delText>
        </w:r>
      </w:del>
      <w:del w:id="21" w:author="阿卷" w:date="2025-06-23T13:05:36Z">
        <w:r>
          <w:rPr>
            <w:rFonts w:hint="eastAsia" w:ascii="方正仿宋_GBK" w:hAnsi="方正仿宋_GBK" w:eastAsia="方正仿宋_GBK" w:cs="方正仿宋_GBK"/>
            <w:sz w:val="32"/>
            <w:szCs w:val="32"/>
            <w:u w:val="single"/>
          </w:rPr>
          <w:delText xml:space="preserve">  </w:delText>
        </w:r>
      </w:del>
      <w:del w:id="22" w:author="阿卷" w:date="2025-06-23T13:05:36Z">
        <w:r>
          <w:rPr>
            <w:rFonts w:hint="eastAsia" w:ascii="方正仿宋_GBK" w:hAnsi="方正仿宋_GBK" w:eastAsia="方正仿宋_GBK" w:cs="方正仿宋_GBK"/>
            <w:sz w:val="32"/>
            <w:szCs w:val="32"/>
          </w:rPr>
          <w:delText>分。</w:delText>
        </w:r>
      </w:del>
    </w:p>
    <w:p w14:paraId="35614D01">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b/>
          <w:bCs/>
          <w:sz w:val="32"/>
          <w:szCs w:val="32"/>
        </w:rPr>
        <w:pPrChange w:id="23" w:author="阿卷" w:date="2025-06-23T13:05:40Z">
          <w:pPr>
            <w:pBdr>
              <w:top w:val="none" w:color="auto" w:sz="0" w:space="1"/>
              <w:left w:val="none" w:color="auto" w:sz="0" w:space="4"/>
              <w:bottom w:val="none" w:color="auto" w:sz="0" w:space="1"/>
              <w:right w:val="none" w:color="auto" w:sz="0" w:space="4"/>
            </w:pBdr>
            <w:spacing w:line="520" w:lineRule="exact"/>
            <w:ind w:firstLine="640" w:firstLineChars="200"/>
          </w:pPr>
        </w:pPrChange>
      </w:pPr>
      <w:r>
        <w:rPr>
          <w:rFonts w:hint="eastAsia" w:ascii="方正仿宋_GBK" w:hAnsi="方正仿宋_GBK" w:eastAsia="方正仿宋_GBK" w:cs="方正仿宋_GBK"/>
          <w:sz w:val="32"/>
          <w:szCs w:val="32"/>
        </w:rPr>
        <w:t>评审专家组认为该项目已完成/未完成预计的主要建设内容和目标，一致同意/不同意该项目通过评审。</w:t>
      </w:r>
    </w:p>
    <w:p w14:paraId="0AC7C2B6">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sz w:val="32"/>
          <w:szCs w:val="32"/>
        </w:rPr>
      </w:pPr>
    </w:p>
    <w:p w14:paraId="2C856C67">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专家组长：</w:t>
      </w:r>
    </w:p>
    <w:p w14:paraId="159C6C4F">
      <w:pPr>
        <w:pBdr>
          <w:top w:val="none" w:color="auto" w:sz="0" w:space="1"/>
          <w:left w:val="none" w:color="auto" w:sz="0" w:space="4"/>
          <w:bottom w:val="none" w:color="auto" w:sz="0" w:space="1"/>
          <w:right w:val="none" w:color="auto" w:sz="0" w:space="4"/>
        </w:pBdr>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专家成员：</w:t>
      </w:r>
    </w:p>
    <w:p w14:paraId="2CF3D1B7">
      <w:pPr>
        <w:pBdr>
          <w:top w:val="none" w:color="auto" w:sz="0" w:space="1"/>
          <w:left w:val="none" w:color="auto" w:sz="0" w:space="4"/>
          <w:bottom w:val="none" w:color="auto" w:sz="0" w:space="1"/>
          <w:right w:val="none" w:color="auto" w:sz="0" w:space="4"/>
        </w:pBdr>
        <w:spacing w:line="520" w:lineRule="exact"/>
        <w:ind w:firstLine="640" w:firstLineChars="200"/>
        <w:sectPr>
          <w:headerReference r:id="rId9" w:type="default"/>
          <w:footerReference r:id="rId10" w:type="default"/>
          <w:pgSz w:w="11906" w:h="16838"/>
          <w:pgMar w:top="1440" w:right="1800" w:bottom="1440" w:left="1800" w:header="851" w:footer="992" w:gutter="0"/>
          <w:cols w:space="720" w:num="1"/>
          <w:docGrid w:type="lines" w:linePitch="312" w:charSpace="0"/>
        </w:sectPr>
      </w:pPr>
      <w:r>
        <w:rPr>
          <w:rFonts w:hint="eastAsia" w:ascii="方正仿宋_GBK" w:hAnsi="方正仿宋_GBK" w:eastAsia="方正仿宋_GBK" w:cs="方正仿宋_GBK"/>
          <w:sz w:val="32"/>
          <w:szCs w:val="32"/>
        </w:rPr>
        <w:t xml:space="preserve">                            年  月  日</w:t>
      </w:r>
    </w:p>
    <w:p w14:paraId="323A2D1C">
      <w:pPr>
        <w:pStyle w:val="2"/>
        <w:rPr>
          <w:rFonts w:hint="eastAsia"/>
          <w:lang w:val="en-US" w:eastAsia="zh-CN"/>
        </w:rPr>
      </w:pPr>
      <w:bookmarkStart w:id="5" w:name="_GoBack"/>
      <w:bookmarkEnd w:id="5"/>
    </w:p>
    <w:sectPr>
      <w:footerReference r:id="rId11" w:type="default"/>
      <w:footerReference r:id="rId12" w:type="even"/>
      <w:pgSz w:w="11906" w:h="16838"/>
      <w:pgMar w:top="2098" w:right="1474" w:bottom="1985" w:left="1588" w:header="851" w:footer="992" w:gutter="0"/>
      <w:cols w:space="720" w:num="1"/>
      <w:titlePg/>
      <w:docGrid w:linePitch="312"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 wne:kcmPrimary="065A">
      <wne:fci wne:fciName="ApplyStyleName" wne:swArg="000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2CF5E8-07E7-4BA5-B176-55367B3AA39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8740BF2-6F9D-4D3B-965F-862C82E052E5}"/>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A3C7AEAB-F751-4B64-AA95-1936D4447769}"/>
  </w:font>
  <w:font w:name="方正小标宋_GBK">
    <w:panose1 w:val="02000000000000000000"/>
    <w:charset w:val="86"/>
    <w:family w:val="auto"/>
    <w:pitch w:val="default"/>
    <w:sig w:usb0="A00002BF" w:usb1="38CF7CFA" w:usb2="00082016" w:usb3="00000000" w:csb0="00040001" w:csb1="00000000"/>
    <w:embedRegular r:id="rId4" w:fontKey="{DE749AD0-33C4-4B15-B24B-A02CD6F31A75}"/>
  </w:font>
  <w:font w:name="Arial Unicode MS">
    <w:panose1 w:val="020B0604020202020204"/>
    <w:charset w:val="86"/>
    <w:family w:val="auto"/>
    <w:pitch w:val="default"/>
    <w:sig w:usb0="FFFFFFFF" w:usb1="E9FFFFFF" w:usb2="0000003F" w:usb3="00000000" w:csb0="603F01FF" w:csb1="FFFF0000"/>
    <w:embedRegular r:id="rId5" w:fontKey="{422E05AB-E060-4750-A2B8-AB7A1EB055A5}"/>
  </w:font>
  <w:font w:name="方正楷体_GBK">
    <w:panose1 w:val="02000000000000000000"/>
    <w:charset w:val="86"/>
    <w:family w:val="auto"/>
    <w:pitch w:val="default"/>
    <w:sig w:usb0="800002BF" w:usb1="38CF7CFA" w:usb2="00000016" w:usb3="00000000" w:csb0="00040000" w:csb1="00000000"/>
    <w:embedRegular r:id="rId6" w:fontKey="{7FB26DDF-9142-4902-85E4-DBC5B773BBAA}"/>
  </w:font>
  <w:font w:name="方正仿宋_GBK">
    <w:panose1 w:val="02000000000000000000"/>
    <w:charset w:val="86"/>
    <w:family w:val="auto"/>
    <w:pitch w:val="default"/>
    <w:sig w:usb0="A00002BF" w:usb1="38CF7CFA" w:usb2="00082016" w:usb3="00000000" w:csb0="00040001" w:csb1="00000000"/>
    <w:embedRegular r:id="rId7" w:fontKey="{BF06B17F-C93D-41B5-9019-5841321867AD}"/>
  </w:font>
  <w:font w:name="楷体_GB2312">
    <w:altName w:val="楷体"/>
    <w:panose1 w:val="02010609030101010101"/>
    <w:charset w:val="86"/>
    <w:family w:val="modern"/>
    <w:pitch w:val="default"/>
    <w:sig w:usb0="00000000" w:usb1="00000000" w:usb2="00000000" w:usb3="00000000" w:csb0="00040000" w:csb1="00000000"/>
    <w:embedRegular r:id="rId8" w:fontKey="{6DD17409-8016-471A-9EDF-252969045434}"/>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15ED2">
    <w:pPr>
      <w:pStyle w:val="5"/>
      <w:framePr w:wrap="around" w:vAnchor="text" w:hAnchor="margin" w:xAlign="outside" w:y="3"/>
      <w:ind w:left="210" w:leftChars="100" w:right="210" w:rightChars="100"/>
      <w:rPr>
        <w:rStyle w:val="12"/>
        <w:rFonts w:ascii="宋体" w:hAnsi="宋体"/>
        <w:sz w:val="28"/>
        <w:szCs w:val="28"/>
      </w:rPr>
    </w:pPr>
    <w:r>
      <w:rPr>
        <w:rStyle w:val="12"/>
        <w:rFonts w:hint="eastAsia" w:ascii="宋体" w:hAnsi="宋体"/>
        <w:sz w:val="28"/>
        <w:szCs w:val="28"/>
      </w:rPr>
      <w:t xml:space="preserve">— </w:t>
    </w:r>
    <w:r>
      <w:rPr>
        <w:rFonts w:hint="eastAsia" w:ascii="宋体" w:hAnsi="宋体"/>
        <w:sz w:val="28"/>
        <w:szCs w:val="28"/>
      </w:rPr>
      <w:fldChar w:fldCharType="begin"/>
    </w:r>
    <w:r>
      <w:rPr>
        <w:rStyle w:val="12"/>
        <w:rFonts w:hint="eastAsia" w:ascii="宋体" w:hAnsi="宋体"/>
        <w:sz w:val="28"/>
        <w:szCs w:val="28"/>
      </w:rPr>
      <w:instrText xml:space="preserve">PAGE  </w:instrText>
    </w:r>
    <w:r>
      <w:rPr>
        <w:rFonts w:ascii="宋体" w:hAnsi="宋体"/>
        <w:sz w:val="28"/>
        <w:szCs w:val="28"/>
      </w:rPr>
      <w:fldChar w:fldCharType="separate"/>
    </w:r>
    <w:r>
      <w:rPr>
        <w:rStyle w:val="12"/>
        <w:rFonts w:hint="eastAsia" w:ascii="宋体" w:hAnsi="宋体"/>
        <w:sz w:val="28"/>
        <w:szCs w:val="28"/>
      </w:rPr>
      <w:t>2</w:t>
    </w:r>
    <w:r>
      <w:rPr>
        <w:rFonts w:hint="eastAsia" w:ascii="宋体" w:hAnsi="宋体"/>
        <w:sz w:val="28"/>
        <w:szCs w:val="28"/>
      </w:rPr>
      <w:fldChar w:fldCharType="end"/>
    </w:r>
    <w:r>
      <w:rPr>
        <w:rStyle w:val="12"/>
        <w:rFonts w:hint="eastAsia" w:ascii="宋体" w:hAnsi="宋体"/>
        <w:sz w:val="28"/>
        <w:szCs w:val="28"/>
      </w:rPr>
      <w:t xml:space="preserve"> —</w:t>
    </w:r>
  </w:p>
  <w:p w14:paraId="34FAA880">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FEF1C">
    <w:pPr>
      <w:pStyle w:val="5"/>
      <w:framePr w:wrap="around" w:vAnchor="text" w:hAnchor="margin" w:xAlign="outside" w:y="3"/>
      <w:rPr>
        <w:rStyle w:val="12"/>
      </w:rPr>
    </w:pPr>
    <w:r>
      <w:fldChar w:fldCharType="begin"/>
    </w:r>
    <w:r>
      <w:rPr>
        <w:rStyle w:val="12"/>
      </w:rPr>
      <w:instrText xml:space="preserve">PAGE  </w:instrText>
    </w:r>
    <w:r>
      <w:fldChar w:fldCharType="separate"/>
    </w:r>
    <w:r>
      <w:fldChar w:fldCharType="end"/>
    </w:r>
  </w:p>
  <w:p w14:paraId="5AF92FF9">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0A1E9">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815A8">
    <w:pPr>
      <w:pStyle w:val="5"/>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96392">
    <w:pPr>
      <w:pStyle w:val="5"/>
      <w:wordWrap w:val="0"/>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hint="eastAsia" w:ascii="宋体" w:hAnsi="宋体"/>
        <w:sz w:val="28"/>
        <w:szCs w:val="28"/>
      </w:rPr>
      <w:t xml:space="preserve"> —</w:t>
    </w:r>
  </w:p>
  <w:p w14:paraId="2F501CAC">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F8EA3">
    <w:pPr>
      <w:pStyle w:val="5"/>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p>
  <w:p w14:paraId="60A41325">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8B9A0">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9F52E">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6B4F5">
    <w:pPr>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4EF34">
    <w:pPr>
      <w:pStyle w:val="6"/>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阿卷">
    <w15:presenceInfo w15:providerId="WPS Office" w15:userId="3836982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11"/>
  <w:drawingGridVerticalSpacing w:val="158"/>
  <w:displayHorizontalDrawingGridEvery w:val="2"/>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CD244A"/>
    <w:rsid w:val="018E1671"/>
    <w:rsid w:val="01C06078"/>
    <w:rsid w:val="01EE6840"/>
    <w:rsid w:val="081F19AD"/>
    <w:rsid w:val="09090FE4"/>
    <w:rsid w:val="0B7B06F3"/>
    <w:rsid w:val="0C60355A"/>
    <w:rsid w:val="0DA33CFB"/>
    <w:rsid w:val="0DC8479E"/>
    <w:rsid w:val="0FD40FC3"/>
    <w:rsid w:val="0FD70FF4"/>
    <w:rsid w:val="0FE9125B"/>
    <w:rsid w:val="103A4BF0"/>
    <w:rsid w:val="11AC7B5F"/>
    <w:rsid w:val="12A256A5"/>
    <w:rsid w:val="1458534E"/>
    <w:rsid w:val="15297C25"/>
    <w:rsid w:val="187043D5"/>
    <w:rsid w:val="18D9127A"/>
    <w:rsid w:val="19224439"/>
    <w:rsid w:val="19B8614C"/>
    <w:rsid w:val="19CD7F5D"/>
    <w:rsid w:val="1BA11FCC"/>
    <w:rsid w:val="1C845596"/>
    <w:rsid w:val="1F0E6197"/>
    <w:rsid w:val="1F161EF5"/>
    <w:rsid w:val="20A565A8"/>
    <w:rsid w:val="21002157"/>
    <w:rsid w:val="254E2F72"/>
    <w:rsid w:val="25B2273F"/>
    <w:rsid w:val="296D447E"/>
    <w:rsid w:val="2A1F76FB"/>
    <w:rsid w:val="2E853EDF"/>
    <w:rsid w:val="301C3F47"/>
    <w:rsid w:val="3076550B"/>
    <w:rsid w:val="31D02D3C"/>
    <w:rsid w:val="33DC7510"/>
    <w:rsid w:val="34F83C78"/>
    <w:rsid w:val="38604D82"/>
    <w:rsid w:val="3A99484D"/>
    <w:rsid w:val="3B10609D"/>
    <w:rsid w:val="3BB6142C"/>
    <w:rsid w:val="3BFB2D25"/>
    <w:rsid w:val="3C6A77E7"/>
    <w:rsid w:val="41674CD1"/>
    <w:rsid w:val="429D2A04"/>
    <w:rsid w:val="467901BC"/>
    <w:rsid w:val="46C12FED"/>
    <w:rsid w:val="48DC3933"/>
    <w:rsid w:val="4A102D7A"/>
    <w:rsid w:val="4A111FBD"/>
    <w:rsid w:val="4BE06AFA"/>
    <w:rsid w:val="52CC7F7E"/>
    <w:rsid w:val="53002DEB"/>
    <w:rsid w:val="575068FD"/>
    <w:rsid w:val="58F64072"/>
    <w:rsid w:val="5A5A76B3"/>
    <w:rsid w:val="5A6D0884"/>
    <w:rsid w:val="5C20674F"/>
    <w:rsid w:val="5C963158"/>
    <w:rsid w:val="627C01C7"/>
    <w:rsid w:val="643D2A7D"/>
    <w:rsid w:val="678907A5"/>
    <w:rsid w:val="6AD94D35"/>
    <w:rsid w:val="6C0E357C"/>
    <w:rsid w:val="6C796B0E"/>
    <w:rsid w:val="6F9040BE"/>
    <w:rsid w:val="7044456B"/>
    <w:rsid w:val="70792612"/>
    <w:rsid w:val="70A35FBD"/>
    <w:rsid w:val="71066660"/>
    <w:rsid w:val="711F460F"/>
    <w:rsid w:val="71427720"/>
    <w:rsid w:val="73A71FB6"/>
    <w:rsid w:val="79961EEB"/>
    <w:rsid w:val="7998112F"/>
    <w:rsid w:val="7EB314F1"/>
    <w:rsid w:val="CDBDA099"/>
    <w:rsid w:val="E2EB84F6"/>
    <w:rsid w:val="F74BB9EF"/>
    <w:rsid w:val="FF7DD5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0">
    <w:name w:val="Default Paragraph Font"/>
    <w:link w:val="11"/>
    <w:qFormat/>
    <w:uiPriority w:val="0"/>
    <w:rPr>
      <w:rFonts w:ascii="Calibri" w:hAnsi="Calibri"/>
    </w:rPr>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rPr>
      <w:rFonts w:ascii="Calibri" w:hAnsi="Calibri"/>
      <w:sz w:val="30"/>
      <w:szCs w:val="24"/>
    </w:rPr>
  </w:style>
  <w:style w:type="paragraph" w:styleId="4">
    <w:name w:val="Title"/>
    <w:basedOn w:val="1"/>
    <w:next w:val="1"/>
    <w:qFormat/>
    <w:uiPriority w:val="10"/>
    <w:pPr>
      <w:spacing w:before="240" w:after="60" w:line="560" w:lineRule="exact"/>
      <w:ind w:firstLine="200" w:firstLineChars="200"/>
      <w:jc w:val="left"/>
      <w:outlineLvl w:val="0"/>
    </w:pPr>
    <w:rPr>
      <w:rFonts w:ascii="Calibri Light" w:hAnsi="Calibri Light" w:eastAsia="黑体"/>
      <w:bCs/>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 Char1"/>
    <w:basedOn w:val="1"/>
    <w:link w:val="10"/>
    <w:qFormat/>
    <w:uiPriority w:val="0"/>
    <w:rPr>
      <w:rFonts w:ascii="Calibri" w:hAnsi="Calibri"/>
    </w:rPr>
  </w:style>
  <w:style w:type="character" w:styleId="12">
    <w:name w:val="page number"/>
    <w:basedOn w:val="10"/>
    <w:qFormat/>
    <w:uiPriority w:val="0"/>
  </w:style>
  <w:style w:type="paragraph" w:customStyle="1" w:styleId="13">
    <w:name w:val="Char"/>
    <w:basedOn w:val="1"/>
    <w:qFormat/>
    <w:uiPriority w:val="0"/>
    <w:pPr>
      <w:tabs>
        <w:tab w:val="left" w:pos="425"/>
      </w:tabs>
      <w:ind w:left="425" w:hanging="425"/>
    </w:pPr>
  </w:style>
  <w:style w:type="paragraph" w:customStyle="1" w:styleId="14">
    <w:name w:val="content_blue"/>
    <w:basedOn w:val="1"/>
    <w:qFormat/>
    <w:uiPriority w:val="0"/>
    <w:pPr>
      <w:adjustRightInd w:val="0"/>
      <w:snapToGrid w:val="0"/>
      <w:spacing w:line="360" w:lineRule="auto"/>
      <w:ind w:firstLine="200" w:firstLineChars="200"/>
      <w:jc w:val="left"/>
    </w:pPr>
    <w:rPr>
      <w:rFonts w:eastAsia="宋体" w:cs="宋体"/>
      <w:color w:val="000000"/>
      <w:kern w:val="2"/>
      <w:sz w:val="21"/>
      <w:szCs w:val="21"/>
      <w:lang w:val="en-US" w:eastAsia="zh-CN" w:bidi="ar-SA"/>
    </w:rPr>
  </w:style>
  <w:style w:type="paragraph" w:customStyle="1" w:styleId="15">
    <w:name w:val=" Char Char1 Char Char Char Char"/>
    <w:basedOn w:val="1"/>
    <w:qFormat/>
    <w:uiPriority w:val="0"/>
    <w:pPr>
      <w:widowControl/>
      <w:spacing w:after="160" w:afterLines="0"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4022</Words>
  <Characters>4168</Characters>
  <Lines>21</Lines>
  <Paragraphs>5</Paragraphs>
  <TotalTime>20</TotalTime>
  <ScaleCrop>false</ScaleCrop>
  <LinksUpToDate>false</LinksUpToDate>
  <CharactersWithSpaces>4858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2012-06-06T17:30:00Z</dcterms:created>
  <dc:creator>Administrator</dc:creator>
  <cp:lastModifiedBy>阿卷</cp:lastModifiedBy>
  <cp:lastPrinted>2016-06-20T22:39:00Z</cp:lastPrinted>
  <dcterms:modified xsi:type="dcterms:W3CDTF">2025-06-23T05:05:59Z</dcterms:modified>
  <dc:title>2015年广东省节能循环经济工作要点</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eyJoZGlkIjoiZjEyMWNlMjA0ZmJlOTVmYTU0MWIzOGUzNmQxOThiNTQiLCJ1c2VySWQiOiI5NjMxMzczNTcifQ==</vt:lpwstr>
  </property>
  <property fmtid="{D5CDD505-2E9C-101B-9397-08002B2CF9AE}" pid="4" name="ICV">
    <vt:lpwstr>4F98574DC89440E99772697FD51C64AF_13</vt:lpwstr>
  </property>
</Properties>
</file>