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274342">
      <w:pPr>
        <w:rPr>
          <w:rFonts w:hint="default" w:ascii="仿宋_GB2312" w:hAnsi="仿宋_GB2312" w:eastAsia="仿宋_GB2312" w:cs="仿宋_GB2312"/>
          <w:b/>
          <w:bCs/>
          <w:sz w:val="32"/>
          <w:szCs w:val="32"/>
          <w:lang w:val="en-US" w:eastAsia="zh-CN"/>
        </w:rPr>
      </w:pPr>
      <w:r>
        <w:rPr>
          <w:rFonts w:hint="eastAsia" w:ascii="Times New Roman" w:hAnsi="Times New Roman" w:eastAsia="仿宋_GB2312" w:cs="Times New Roman"/>
          <w:b/>
          <w:bCs/>
          <w:color w:val="auto"/>
          <w:kern w:val="2"/>
          <w:sz w:val="32"/>
          <w:szCs w:val="32"/>
          <w:lang w:val="en-US" w:eastAsia="zh-CN" w:bidi="ar"/>
        </w:rPr>
        <w:t>附件4</w:t>
      </w:r>
    </w:p>
    <w:p w14:paraId="274624EB">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z w:val="44"/>
          <w:szCs w:val="44"/>
          <w:lang w:val="en-US" w:eastAsia="zh-CN"/>
        </w:rPr>
      </w:pPr>
      <w:bookmarkStart w:id="0" w:name="_GoBack"/>
      <w:r>
        <w:rPr>
          <w:rFonts w:hint="eastAsia" w:ascii="方正小标宋简体" w:hAnsi="方正小标宋简体" w:eastAsia="方正小标宋简体" w:cs="方正小标宋简体"/>
          <w:b w:val="0"/>
          <w:bCs w:val="0"/>
          <w:sz w:val="44"/>
          <w:szCs w:val="44"/>
          <w:lang w:val="en-US" w:eastAsia="zh-CN"/>
        </w:rPr>
        <w:t>2026年绿美广东生态建设重点任务保障专项资金</w:t>
      </w:r>
    </w:p>
    <w:p w14:paraId="494B866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（绿色循环发展）</w:t>
      </w:r>
      <w:bookmarkEnd w:id="0"/>
      <w:r>
        <w:rPr>
          <w:rFonts w:hint="eastAsia" w:ascii="方正小标宋简体" w:hAnsi="方正小标宋简体" w:eastAsia="方正小标宋简体" w:cs="方正小标宋简体"/>
          <w:b w:val="0"/>
          <w:bCs w:val="0"/>
          <w:sz w:val="44"/>
          <w:szCs w:val="44"/>
          <w:lang w:val="en-US" w:eastAsia="zh-CN"/>
        </w:rPr>
        <w:t>项目申报承诺书</w:t>
      </w:r>
    </w:p>
    <w:tbl>
      <w:tblPr>
        <w:tblStyle w:val="6"/>
        <w:tblW w:w="99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2186"/>
        <w:gridCol w:w="2520"/>
        <w:gridCol w:w="2770"/>
      </w:tblGrid>
      <w:tr w14:paraId="47914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14:paraId="26558E4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项目申报单位</w:t>
            </w:r>
          </w:p>
        </w:tc>
        <w:tc>
          <w:tcPr>
            <w:tcW w:w="2186" w:type="dxa"/>
          </w:tcPr>
          <w:p w14:paraId="547FF27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14:paraId="0324C46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统一社会信用代码</w:t>
            </w:r>
          </w:p>
        </w:tc>
        <w:tc>
          <w:tcPr>
            <w:tcW w:w="2770" w:type="dxa"/>
          </w:tcPr>
          <w:p w14:paraId="71848259">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14:paraId="767A3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14:paraId="0BA595E7">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项目名称</w:t>
            </w:r>
          </w:p>
        </w:tc>
        <w:tc>
          <w:tcPr>
            <w:tcW w:w="2186" w:type="dxa"/>
          </w:tcPr>
          <w:p w14:paraId="0BBA1859">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14:paraId="0612068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项目所在地</w:t>
            </w:r>
          </w:p>
        </w:tc>
        <w:tc>
          <w:tcPr>
            <w:tcW w:w="2770" w:type="dxa"/>
          </w:tcPr>
          <w:p w14:paraId="07BE5FDC">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14:paraId="662A9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14:paraId="0FAD2730">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项目总投资额</w:t>
            </w:r>
          </w:p>
          <w:p w14:paraId="4AACBA9C">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（万元）</w:t>
            </w:r>
          </w:p>
        </w:tc>
        <w:tc>
          <w:tcPr>
            <w:tcW w:w="2186" w:type="dxa"/>
          </w:tcPr>
          <w:p w14:paraId="5453AD6F">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14:paraId="3DE99550">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项目责任人及联系电话</w:t>
            </w:r>
          </w:p>
        </w:tc>
        <w:tc>
          <w:tcPr>
            <w:tcW w:w="2770" w:type="dxa"/>
          </w:tcPr>
          <w:p w14:paraId="18323CD6">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14:paraId="7F419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0" w:hRule="atLeast"/>
        </w:trPr>
        <w:tc>
          <w:tcPr>
            <w:tcW w:w="9951" w:type="dxa"/>
            <w:gridSpan w:val="4"/>
          </w:tcPr>
          <w:p w14:paraId="29F95D6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项目单位申报承诺：</w:t>
            </w:r>
          </w:p>
          <w:p w14:paraId="4E810EB0">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w:t>
            </w:r>
            <w:r>
              <w:rPr>
                <w:rFonts w:hint="eastAsia" w:ascii="仿宋_GB2312" w:hAnsi="仿宋_GB2312" w:eastAsia="仿宋_GB2312" w:cs="仿宋_GB2312"/>
                <w:b/>
                <w:bCs/>
                <w:sz w:val="28"/>
                <w:szCs w:val="28"/>
                <w:vertAlign w:val="baseline"/>
                <w:lang w:val="en-US" w:eastAsia="zh-CN"/>
              </w:rPr>
              <w:t>我公司</w:t>
            </w:r>
            <w:r>
              <w:rPr>
                <w:rFonts w:hint="default" w:ascii="Times New Roman" w:hAnsi="Times New Roman" w:eastAsia="仿宋_GB2312" w:cs="Times New Roman"/>
                <w:sz w:val="28"/>
                <w:szCs w:val="28"/>
                <w:vertAlign w:val="baseline"/>
                <w:lang w:val="en-US" w:eastAsia="zh-CN"/>
              </w:rPr>
              <w:t>已知悉</w:t>
            </w:r>
            <w:r>
              <w:rPr>
                <w:rFonts w:hint="default" w:ascii="Times New Roman" w:hAnsi="Times New Roman" w:eastAsia="仿宋_GB2312" w:cs="Times New Roman"/>
                <w:b/>
                <w:bCs/>
                <w:sz w:val="28"/>
                <w:szCs w:val="28"/>
                <w:vertAlign w:val="baseline"/>
                <w:lang w:val="en-US" w:eastAsia="zh-CN"/>
              </w:rPr>
              <w:t>入库项目不等同于最终省级财政资金给予支持的项目</w:t>
            </w:r>
            <w:r>
              <w:rPr>
                <w:rFonts w:hint="eastAsia" w:ascii="Times New Roman" w:hAnsi="Times New Roman" w:eastAsia="仿宋_GB2312" w:cs="Times New Roman"/>
                <w:b/>
                <w:bCs/>
                <w:sz w:val="28"/>
                <w:szCs w:val="28"/>
                <w:vertAlign w:val="baseline"/>
                <w:lang w:val="en-US" w:eastAsia="zh-CN"/>
              </w:rPr>
              <w:t>和省、市有关组织申报要求，</w:t>
            </w:r>
            <w:r>
              <w:rPr>
                <w:rFonts w:hint="eastAsia" w:ascii="仿宋_GB2312" w:hAnsi="仿宋_GB2312" w:eastAsia="仿宋_GB2312" w:cs="仿宋_GB2312"/>
                <w:b/>
                <w:bCs/>
                <w:sz w:val="28"/>
                <w:szCs w:val="28"/>
                <w:vertAlign w:val="baseline"/>
                <w:lang w:val="en-US" w:eastAsia="zh-CN"/>
              </w:rPr>
              <w:t>自愿</w:t>
            </w:r>
            <w:r>
              <w:rPr>
                <w:rFonts w:hint="eastAsia" w:ascii="Times New Roman" w:hAnsi="Times New Roman" w:eastAsia="仿宋_GB2312" w:cs="Times New Roman"/>
                <w:b/>
                <w:bCs/>
                <w:sz w:val="28"/>
                <w:szCs w:val="28"/>
                <w:vertAlign w:val="baseline"/>
                <w:lang w:val="en-US" w:eastAsia="zh-CN"/>
              </w:rPr>
              <w:t>申报2026年绿美广东生态建设重点任务保障专项资金（绿色循环发展）项目库，</w:t>
            </w:r>
            <w:r>
              <w:rPr>
                <w:rFonts w:hint="eastAsia" w:ascii="仿宋_GB2312" w:hAnsi="仿宋_GB2312" w:eastAsia="仿宋_GB2312" w:cs="仿宋_GB2312"/>
                <w:sz w:val="28"/>
                <w:szCs w:val="28"/>
                <w:vertAlign w:val="baseline"/>
                <w:lang w:val="en-US" w:eastAsia="zh-CN"/>
              </w:rPr>
              <w:t>项目符合国家和省、市产业政策，项目建设符合国家和省有关规定，</w:t>
            </w:r>
            <w:r>
              <w:rPr>
                <w:rFonts w:hint="eastAsia" w:ascii="仿宋_GB2312" w:hAnsi="仿宋_GB2312" w:eastAsia="仿宋_GB2312" w:cs="仿宋_GB2312"/>
                <w:b/>
                <w:bCs/>
                <w:sz w:val="28"/>
                <w:szCs w:val="28"/>
                <w:vertAlign w:val="baseline"/>
                <w:lang w:val="en-US" w:eastAsia="zh-CN"/>
              </w:rPr>
              <w:t>项目固定资产、设备所有权属企业所有</w:t>
            </w:r>
            <w:r>
              <w:rPr>
                <w:rFonts w:hint="eastAsia" w:ascii="仿宋_GB2312" w:hAnsi="仿宋_GB2312" w:eastAsia="仿宋_GB2312" w:cs="仿宋_GB2312"/>
                <w:sz w:val="28"/>
                <w:szCs w:val="28"/>
                <w:vertAlign w:val="baseline"/>
                <w:lang w:val="en-US" w:eastAsia="zh-CN"/>
              </w:rPr>
              <w:t>；</w:t>
            </w:r>
          </w:p>
          <w:p w14:paraId="1FF17A26">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w:t>
            </w:r>
            <w:r>
              <w:rPr>
                <w:rFonts w:hint="eastAsia" w:ascii="仿宋_GB2312" w:hAnsi="仿宋_GB2312" w:eastAsia="仿宋_GB2312" w:cs="仿宋_GB2312"/>
                <w:kern w:val="0"/>
                <w:sz w:val="28"/>
                <w:szCs w:val="28"/>
                <w:lang w:val="en-US" w:eastAsia="zh-CN"/>
              </w:rPr>
              <w:t>本单位</w:t>
            </w:r>
            <w:r>
              <w:rPr>
                <w:rFonts w:hint="eastAsia" w:ascii="仿宋_GB2312" w:hAnsi="仿宋_GB2312" w:eastAsia="仿宋_GB2312" w:cs="仿宋_GB2312"/>
                <w:kern w:val="0"/>
                <w:sz w:val="28"/>
                <w:szCs w:val="28"/>
              </w:rPr>
              <w:t>近5年来未发生重大安全、环保、质量事故</w:t>
            </w:r>
            <w:r>
              <w:rPr>
                <w:rFonts w:hint="eastAsia" w:ascii="仿宋_GB2312" w:hAnsi="仿宋_GB2312" w:eastAsia="仿宋_GB2312" w:cs="仿宋_GB2312"/>
                <w:kern w:val="0"/>
                <w:sz w:val="28"/>
                <w:szCs w:val="28"/>
                <w:lang w:eastAsia="zh-CN"/>
              </w:rPr>
              <w:t>；</w:t>
            </w:r>
            <w:r>
              <w:rPr>
                <w:rFonts w:hint="eastAsia" w:ascii="仿宋_GB2312" w:hAnsi="仿宋_GB2312" w:eastAsia="仿宋_GB2312" w:cs="仿宋_GB2312"/>
                <w:sz w:val="28"/>
                <w:szCs w:val="28"/>
                <w:vertAlign w:val="baseline"/>
                <w:lang w:val="en-US" w:eastAsia="zh-CN"/>
              </w:rPr>
              <w:t>信用状况良好，无严重失信行为。</w:t>
            </w:r>
            <w:r>
              <w:rPr>
                <w:rFonts w:hint="eastAsia" w:ascii="仿宋_GB2312" w:hAnsi="仿宋_GB2312" w:eastAsia="仿宋_GB2312" w:cs="仿宋_GB2312"/>
                <w:b/>
                <w:bCs/>
                <w:sz w:val="28"/>
                <w:szCs w:val="28"/>
                <w:vertAlign w:val="baseline"/>
                <w:lang w:val="en-US" w:eastAsia="zh-CN"/>
              </w:rPr>
              <w:t>近年来不存在项目验收不合格、绩效评价差、会计信息不实，不存在违法违纪违规等不良记录，不存在违规多头申报，没有被列入</w:t>
            </w:r>
            <w:r>
              <w:rPr>
                <w:rFonts w:hint="default" w:ascii="仿宋_GB2312" w:hAnsi="仿宋_GB2312" w:eastAsia="仿宋_GB2312" w:cs="仿宋_GB2312"/>
                <w:b/>
                <w:bCs/>
                <w:sz w:val="28"/>
                <w:szCs w:val="28"/>
                <w:vertAlign w:val="baseline"/>
                <w:lang w:val="en-US" w:eastAsia="zh-CN"/>
              </w:rPr>
              <w:t>“环保不良企业”</w:t>
            </w:r>
            <w:r>
              <w:rPr>
                <w:rFonts w:hint="eastAsia" w:ascii="仿宋_GB2312" w:hAnsi="仿宋_GB2312" w:eastAsia="仿宋_GB2312" w:cs="仿宋_GB2312"/>
                <w:b/>
                <w:bCs/>
                <w:sz w:val="28"/>
                <w:szCs w:val="28"/>
                <w:vertAlign w:val="baseline"/>
                <w:lang w:val="en-US" w:eastAsia="zh-CN"/>
              </w:rPr>
              <w:t>、</w:t>
            </w:r>
            <w:r>
              <w:rPr>
                <w:rFonts w:hint="eastAsia" w:ascii="仿宋_GB2312" w:hAnsi="仿宋_GB2312" w:eastAsia="仿宋_GB2312" w:cs="仿宋_GB2312"/>
                <w:b/>
                <w:bCs/>
                <w:sz w:val="28"/>
                <w:szCs w:val="28"/>
                <w:vertAlign w:val="baseline"/>
                <w:lang w:val="en-US" w:eastAsia="zh-CN"/>
              </w:rPr>
              <w:t>失信联合惩戒对象、黑名单等情况；</w:t>
            </w:r>
          </w:p>
          <w:p w14:paraId="062167A4">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kern w:val="0"/>
                <w:sz w:val="28"/>
                <w:szCs w:val="28"/>
                <w:lang w:eastAsia="zh-CN"/>
              </w:rPr>
            </w:pPr>
            <w:r>
              <w:rPr>
                <w:rFonts w:hint="eastAsia" w:ascii="仿宋_GB2312" w:hAnsi="仿宋_GB2312" w:eastAsia="仿宋_GB2312" w:cs="仿宋_GB2312"/>
                <w:kern w:val="0"/>
                <w:sz w:val="28"/>
                <w:szCs w:val="28"/>
                <w:lang w:val="en-US" w:eastAsia="zh-CN"/>
              </w:rPr>
              <w:t>3.</w:t>
            </w:r>
            <w:r>
              <w:rPr>
                <w:rFonts w:hint="eastAsia" w:ascii="仿宋_GB2312" w:hAnsi="仿宋_GB2312" w:eastAsia="仿宋_GB2312" w:cs="仿宋_GB2312"/>
                <w:kern w:val="0"/>
                <w:sz w:val="28"/>
                <w:szCs w:val="28"/>
              </w:rPr>
              <w:t>本项目</w:t>
            </w:r>
            <w:r>
              <w:rPr>
                <w:rFonts w:hint="eastAsia" w:ascii="仿宋_GB2312" w:hAnsi="仿宋_GB2312" w:eastAsia="仿宋_GB2312" w:cs="仿宋_GB2312"/>
                <w:kern w:val="0"/>
                <w:sz w:val="28"/>
                <w:szCs w:val="28"/>
                <w:lang w:eastAsia="zh-CN"/>
              </w:rPr>
              <w:t>及所申报的固定资产、设备投资</w:t>
            </w:r>
            <w:r>
              <w:rPr>
                <w:rFonts w:hint="eastAsia" w:ascii="仿宋_GB2312" w:hAnsi="仿宋_GB2312" w:eastAsia="仿宋_GB2312" w:cs="仿宋_GB2312"/>
                <w:kern w:val="0"/>
                <w:sz w:val="28"/>
                <w:szCs w:val="28"/>
              </w:rPr>
              <w:t>未享受国家和省相关奖励或补助</w:t>
            </w:r>
            <w:r>
              <w:rPr>
                <w:rFonts w:hint="eastAsia" w:ascii="仿宋_GB2312" w:hAnsi="仿宋_GB2312" w:eastAsia="仿宋_GB2312" w:cs="仿宋_GB2312"/>
                <w:kern w:val="0"/>
                <w:sz w:val="28"/>
                <w:szCs w:val="28"/>
                <w:lang w:eastAsia="zh-CN"/>
              </w:rPr>
              <w:t>；</w:t>
            </w:r>
          </w:p>
          <w:p w14:paraId="5CA72799">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4.申报的所有材料均依据相关项目申报要求据实提供、</w:t>
            </w:r>
            <w:r>
              <w:rPr>
                <w:rFonts w:hint="eastAsia" w:ascii="仿宋_GB2312" w:hAnsi="仿宋_GB2312" w:eastAsia="仿宋_GB2312" w:cs="仿宋_GB2312"/>
                <w:b/>
                <w:bCs/>
                <w:sz w:val="28"/>
                <w:szCs w:val="28"/>
                <w:vertAlign w:val="baseline"/>
                <w:lang w:val="en-US" w:eastAsia="zh-CN"/>
              </w:rPr>
              <w:t>真实有效，无任何伪造、修改、虚假成分，对申报材料和填报数据的合法性、真实性、准确性和有效性负责，对申报资格和申报条件的符合性负责，保证不虚假申报。如存在利用虚假资料瞒报、虚报等手段通过专项资金申请资格审查并获得专项资金资助的，将承担由此产生的法律责任及其他所有后果，并退还已获取的全部资金；</w:t>
            </w:r>
          </w:p>
          <w:p w14:paraId="0D11C17F">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kern w:val="0"/>
                <w:sz w:val="28"/>
                <w:szCs w:val="28"/>
                <w:lang w:val="en-US" w:eastAsia="zh-CN"/>
              </w:rPr>
              <w:t>5.本单</w:t>
            </w:r>
            <w:r>
              <w:rPr>
                <w:rFonts w:hint="eastAsia" w:ascii="仿宋_GB2312" w:hAnsi="仿宋_GB2312" w:eastAsia="仿宋_GB2312" w:cs="仿宋_GB2312"/>
                <w:sz w:val="28"/>
                <w:szCs w:val="28"/>
                <w:vertAlign w:val="baseline"/>
                <w:lang w:val="en-US" w:eastAsia="zh-CN"/>
              </w:rPr>
              <w:t>位在专项资金管理、使用过程中无违法违纪行为，且不存在未按期完成财政专项资金扶持项目验收的情况；</w:t>
            </w:r>
          </w:p>
          <w:p w14:paraId="1D441ECE">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6.本单位未接受其他机构或个人违规服务代理本资金项目申报，</w:t>
            </w:r>
            <w:r>
              <w:rPr>
                <w:rFonts w:hint="eastAsia" w:ascii="仿宋_GB2312" w:hAnsi="仿宋_GB2312" w:eastAsia="仿宋_GB2312" w:cs="仿宋_GB2312"/>
                <w:sz w:val="28"/>
                <w:szCs w:val="28"/>
                <w:lang w:eastAsia="zh-CN" w:bidi="ar"/>
              </w:rPr>
              <w:t>专项资金未用于支付委托任何第三方机构或个人代理协助项目申报的报酬</w:t>
            </w:r>
            <w:r>
              <w:rPr>
                <w:rFonts w:hint="eastAsia" w:ascii="仿宋_GB2312" w:hAnsi="仿宋_GB2312" w:eastAsia="仿宋_GB2312" w:cs="仿宋_GB2312"/>
                <w:sz w:val="28"/>
                <w:szCs w:val="28"/>
                <w:vertAlign w:val="baseline"/>
                <w:lang w:val="en-US" w:eastAsia="zh-CN"/>
              </w:rPr>
              <w:t>；</w:t>
            </w:r>
          </w:p>
          <w:p w14:paraId="02D1D3BE">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7.</w:t>
            </w:r>
            <w:r>
              <w:rPr>
                <w:rFonts w:hint="eastAsia" w:ascii="仿宋_GB2312" w:hAnsi="仿宋_GB2312" w:eastAsia="仿宋_GB2312" w:cs="仿宋_GB2312"/>
                <w:color w:val="auto"/>
                <w:sz w:val="28"/>
                <w:szCs w:val="28"/>
              </w:rPr>
              <w:t>企业在环评、能评、安评及安全生产验收、施工许可、合规用地和规划选址等方面已按要求履行相关手续并获得批复</w:t>
            </w:r>
            <w:r>
              <w:rPr>
                <w:rFonts w:hint="eastAsia" w:ascii="仿宋_GB2312" w:hAnsi="仿宋_GB2312" w:eastAsia="仿宋_GB2312" w:cs="仿宋_GB2312"/>
                <w:color w:val="auto"/>
                <w:sz w:val="28"/>
                <w:szCs w:val="28"/>
                <w:lang w:val="en-US" w:eastAsia="zh-CN"/>
              </w:rPr>
              <w:t>；</w:t>
            </w:r>
          </w:p>
          <w:p w14:paraId="59AA3F91">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kern w:val="0"/>
                <w:sz w:val="28"/>
                <w:szCs w:val="28"/>
                <w:lang w:val="en-US" w:eastAsia="zh-CN"/>
              </w:rPr>
              <w:t>8.</w:t>
            </w:r>
            <w:r>
              <w:rPr>
                <w:rFonts w:hint="eastAsia" w:ascii="仿宋_GB2312" w:hAnsi="仿宋_GB2312" w:eastAsia="仿宋_GB2312" w:cs="仿宋_GB2312"/>
                <w:kern w:val="0"/>
                <w:sz w:val="28"/>
                <w:szCs w:val="28"/>
              </w:rPr>
              <w:t>专项资金获批后将按规定使用</w:t>
            </w:r>
            <w:r>
              <w:rPr>
                <w:rFonts w:hint="eastAsia" w:ascii="仿宋_GB2312" w:hAnsi="仿宋_GB2312" w:eastAsia="仿宋_GB2312" w:cs="仿宋_GB2312"/>
                <w:kern w:val="0"/>
                <w:sz w:val="28"/>
                <w:szCs w:val="28"/>
                <w:lang w:val="en-US" w:eastAsia="zh-CN"/>
              </w:rPr>
              <w:t>，</w:t>
            </w:r>
            <w:r>
              <w:rPr>
                <w:rFonts w:hint="eastAsia" w:ascii="仿宋_GB2312" w:hAnsi="仿宋_GB2312" w:eastAsia="仿宋_GB2312" w:cs="仿宋_GB2312"/>
                <w:kern w:val="0"/>
                <w:sz w:val="28"/>
                <w:szCs w:val="28"/>
              </w:rPr>
              <w:t>自觉接受财政、工信、审计、纪检等部门的监督检查</w:t>
            </w:r>
            <w:r>
              <w:rPr>
                <w:rFonts w:hint="eastAsia" w:ascii="仿宋_GB2312" w:hAnsi="仿宋_GB2312" w:eastAsia="仿宋_GB2312" w:cs="仿宋_GB2312"/>
                <w:sz w:val="28"/>
                <w:szCs w:val="28"/>
                <w:vertAlign w:val="baseline"/>
                <w:lang w:val="en-US" w:eastAsia="zh-CN"/>
              </w:rPr>
              <w:t>；</w:t>
            </w:r>
          </w:p>
          <w:p w14:paraId="47E44170">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9.如违背相关承诺，</w:t>
            </w:r>
            <w:r>
              <w:rPr>
                <w:rFonts w:hint="eastAsia" w:ascii="仿宋_GB2312" w:hAnsi="仿宋_GB2312" w:eastAsia="仿宋_GB2312" w:cs="仿宋_GB2312"/>
                <w:sz w:val="28"/>
                <w:szCs w:val="28"/>
              </w:rPr>
              <w:t>发现存在违法违规行为的，退回</w:t>
            </w:r>
            <w:r>
              <w:rPr>
                <w:rFonts w:hint="eastAsia" w:ascii="仿宋_GB2312" w:hAnsi="仿宋_GB2312" w:eastAsia="仿宋_GB2312" w:cs="仿宋_GB2312"/>
                <w:sz w:val="28"/>
                <w:szCs w:val="28"/>
                <w:lang w:eastAsia="zh-CN"/>
              </w:rPr>
              <w:t>本</w:t>
            </w:r>
            <w:r>
              <w:rPr>
                <w:rFonts w:hint="eastAsia" w:ascii="仿宋_GB2312" w:hAnsi="仿宋_GB2312" w:eastAsia="仿宋_GB2312" w:cs="仿宋_GB2312"/>
                <w:sz w:val="28"/>
                <w:szCs w:val="28"/>
              </w:rPr>
              <w:t>专项资金；情节严重的</w:t>
            </w:r>
            <w:r>
              <w:rPr>
                <w:rFonts w:hint="eastAsia" w:ascii="仿宋_GB2312" w:hAnsi="仿宋_GB2312" w:eastAsia="仿宋_GB2312" w:cs="仿宋_GB2312"/>
                <w:sz w:val="28"/>
                <w:szCs w:val="28"/>
                <w:lang w:eastAsia="zh-CN"/>
              </w:rPr>
              <w:t>三</w:t>
            </w:r>
            <w:r>
              <w:rPr>
                <w:rFonts w:hint="eastAsia" w:ascii="仿宋_GB2312" w:hAnsi="仿宋_GB2312" w:eastAsia="仿宋_GB2312" w:cs="仿宋_GB2312"/>
                <w:sz w:val="28"/>
                <w:szCs w:val="28"/>
              </w:rPr>
              <w:t>年内停止申报</w:t>
            </w:r>
            <w:r>
              <w:rPr>
                <w:rFonts w:hint="eastAsia" w:ascii="仿宋_GB2312" w:hAnsi="仿宋_GB2312" w:eastAsia="仿宋_GB2312" w:cs="仿宋_GB2312"/>
                <w:sz w:val="28"/>
                <w:szCs w:val="28"/>
                <w:lang w:eastAsia="zh-CN"/>
              </w:rPr>
              <w:t>本</w:t>
            </w:r>
            <w:r>
              <w:rPr>
                <w:rFonts w:hint="eastAsia" w:ascii="仿宋_GB2312" w:hAnsi="仿宋_GB2312" w:eastAsia="仿宋_GB2312" w:cs="仿宋_GB2312"/>
                <w:sz w:val="28"/>
                <w:szCs w:val="28"/>
              </w:rPr>
              <w:t>专项资金。</w:t>
            </w:r>
          </w:p>
          <w:p w14:paraId="78D1D9F7">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p w14:paraId="6AC23DFB">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项目申报责任人（签名）：</w:t>
            </w:r>
          </w:p>
          <w:p w14:paraId="75009E23">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单位责任人（签名）：</w:t>
            </w:r>
          </w:p>
          <w:p w14:paraId="40763F57">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160" w:firstLineChars="2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（公章）                        </w:t>
            </w:r>
          </w:p>
          <w:p w14:paraId="5DD85D47">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日期：</w:t>
            </w:r>
          </w:p>
        </w:tc>
      </w:tr>
      <w:tr w14:paraId="06252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7" w:hRule="atLeast"/>
        </w:trPr>
        <w:tc>
          <w:tcPr>
            <w:tcW w:w="9951" w:type="dxa"/>
            <w:gridSpan w:val="4"/>
          </w:tcPr>
          <w:p w14:paraId="7C51D7B7">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项目推荐部门</w:t>
            </w:r>
            <w:r>
              <w:rPr>
                <w:rFonts w:hint="default" w:ascii="仿宋_GB2312" w:hAnsi="仿宋_GB2312" w:eastAsia="仿宋_GB2312" w:cs="仿宋_GB2312"/>
                <w:sz w:val="28"/>
                <w:szCs w:val="28"/>
                <w:vertAlign w:val="baseline"/>
                <w:lang w:val="en-US" w:eastAsia="zh-CN"/>
              </w:rPr>
              <w:t>意见</w:t>
            </w:r>
            <w:r>
              <w:rPr>
                <w:rFonts w:hint="eastAsia" w:ascii="仿宋_GB2312" w:hAnsi="仿宋_GB2312" w:eastAsia="仿宋_GB2312" w:cs="仿宋_GB2312"/>
                <w:sz w:val="28"/>
                <w:szCs w:val="28"/>
                <w:vertAlign w:val="baseline"/>
                <w:lang w:val="en-US" w:eastAsia="zh-CN"/>
              </w:rPr>
              <w:t>：</w:t>
            </w:r>
          </w:p>
          <w:p w14:paraId="0E0BA98D">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承诺对</w:t>
            </w:r>
            <w:r>
              <w:rPr>
                <w:rFonts w:hint="eastAsia" w:ascii="仿宋_GB2312" w:hAnsi="仿宋_GB2312" w:eastAsia="仿宋_GB2312" w:cs="仿宋_GB2312"/>
                <w:sz w:val="28"/>
                <w:szCs w:val="28"/>
                <w:vertAlign w:val="baseline"/>
                <w:lang w:val="en-US" w:eastAsia="zh-CN"/>
              </w:rPr>
              <w:t>项目真实性和申报材料的</w:t>
            </w:r>
            <w:r>
              <w:rPr>
                <w:rFonts w:hint="default" w:ascii="仿宋_GB2312" w:hAnsi="仿宋_GB2312" w:eastAsia="仿宋_GB2312" w:cs="仿宋_GB2312"/>
                <w:sz w:val="28"/>
                <w:szCs w:val="28"/>
                <w:vertAlign w:val="baseline"/>
                <w:lang w:val="en-US" w:eastAsia="zh-CN"/>
              </w:rPr>
              <w:t>真实性已经进行核查,</w:t>
            </w:r>
            <w:r>
              <w:rPr>
                <w:rFonts w:hint="eastAsia" w:ascii="仿宋_GB2312" w:hAnsi="仿宋_GB2312" w:eastAsia="仿宋_GB2312" w:cs="仿宋_GB2312"/>
                <w:sz w:val="28"/>
                <w:szCs w:val="28"/>
                <w:vertAlign w:val="baseline"/>
                <w:lang w:val="en-US" w:eastAsia="zh-CN"/>
              </w:rPr>
              <w:t>申报材料真实、完整，</w:t>
            </w:r>
            <w:r>
              <w:rPr>
                <w:rFonts w:hint="default" w:ascii="仿宋_GB2312" w:hAnsi="仿宋_GB2312" w:eastAsia="仿宋_GB2312" w:cs="仿宋_GB2312"/>
                <w:sz w:val="28"/>
                <w:szCs w:val="28"/>
                <w:vertAlign w:val="baseline"/>
                <w:lang w:val="en-US" w:eastAsia="zh-CN"/>
              </w:rPr>
              <w:t>对企业的申报条件和申报资格的符合性负责,对审核过程和推荐结果负责。</w:t>
            </w:r>
            <w:r>
              <w:rPr>
                <w:rFonts w:hint="eastAsia" w:ascii="仿宋_GB2312" w:hAnsi="仿宋_GB2312" w:eastAsia="仿宋_GB2312" w:cs="仿宋_GB2312"/>
                <w:b/>
                <w:bCs/>
                <w:sz w:val="28"/>
                <w:szCs w:val="28"/>
                <w:vertAlign w:val="baseline"/>
                <w:lang w:val="en-US" w:eastAsia="zh-CN"/>
              </w:rPr>
              <w:t>如发现</w:t>
            </w:r>
            <w:r>
              <w:rPr>
                <w:rFonts w:hint="eastAsia" w:ascii="仿宋_GB2312" w:hAnsi="仿宋_GB2312" w:eastAsia="仿宋_GB2312" w:cs="仿宋_GB2312"/>
                <w:b/>
                <w:bCs/>
                <w:sz w:val="28"/>
                <w:szCs w:val="28"/>
              </w:rPr>
              <w:t>存在违法违规行为的，</w:t>
            </w:r>
            <w:r>
              <w:rPr>
                <w:rFonts w:hint="eastAsia" w:ascii="仿宋_GB2312" w:hAnsi="仿宋_GB2312" w:eastAsia="仿宋_GB2312" w:cs="仿宋_GB2312"/>
                <w:b/>
                <w:bCs/>
                <w:sz w:val="28"/>
                <w:szCs w:val="28"/>
                <w:lang w:eastAsia="zh-CN"/>
              </w:rPr>
              <w:t>需</w:t>
            </w:r>
            <w:r>
              <w:rPr>
                <w:rFonts w:hint="eastAsia" w:ascii="仿宋_GB2312" w:hAnsi="仿宋_GB2312" w:eastAsia="仿宋_GB2312" w:cs="仿宋_GB2312"/>
                <w:b/>
                <w:bCs/>
                <w:sz w:val="28"/>
                <w:szCs w:val="28"/>
              </w:rPr>
              <w:t>退回</w:t>
            </w:r>
            <w:r>
              <w:rPr>
                <w:rFonts w:hint="eastAsia" w:ascii="仿宋_GB2312" w:hAnsi="仿宋_GB2312" w:eastAsia="仿宋_GB2312" w:cs="仿宋_GB2312"/>
                <w:b/>
                <w:bCs/>
                <w:sz w:val="28"/>
                <w:szCs w:val="28"/>
                <w:lang w:eastAsia="zh-CN"/>
              </w:rPr>
              <w:t>本</w:t>
            </w:r>
            <w:r>
              <w:rPr>
                <w:rFonts w:hint="eastAsia" w:ascii="仿宋_GB2312" w:hAnsi="仿宋_GB2312" w:eastAsia="仿宋_GB2312" w:cs="仿宋_GB2312"/>
                <w:b/>
                <w:bCs/>
                <w:sz w:val="28"/>
                <w:szCs w:val="28"/>
              </w:rPr>
              <w:t>专项资金</w:t>
            </w:r>
            <w:r>
              <w:rPr>
                <w:rFonts w:hint="eastAsia" w:ascii="仿宋_GB2312" w:hAnsi="仿宋_GB2312" w:eastAsia="仿宋_GB2312" w:cs="仿宋_GB2312"/>
                <w:b/>
                <w:bCs/>
                <w:sz w:val="28"/>
                <w:szCs w:val="28"/>
                <w:lang w:eastAsia="zh-CN"/>
              </w:rPr>
              <w:t>，将负责追回已下达的财政专项资金。</w:t>
            </w:r>
          </w:p>
          <w:p w14:paraId="196145E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如</w:t>
            </w:r>
            <w:r>
              <w:rPr>
                <w:rFonts w:hint="eastAsia" w:ascii="仿宋_GB2312" w:hAnsi="仿宋_GB2312" w:eastAsia="仿宋_GB2312" w:cs="仿宋_GB2312"/>
                <w:sz w:val="28"/>
                <w:szCs w:val="28"/>
                <w:vertAlign w:val="baseline"/>
                <w:lang w:val="en-US" w:eastAsia="zh-CN"/>
              </w:rPr>
              <w:t>项目</w:t>
            </w:r>
            <w:r>
              <w:rPr>
                <w:rFonts w:hint="default" w:ascii="仿宋_GB2312" w:hAnsi="仿宋_GB2312" w:eastAsia="仿宋_GB2312" w:cs="仿宋_GB2312"/>
                <w:sz w:val="28"/>
                <w:szCs w:val="28"/>
                <w:vertAlign w:val="baseline"/>
                <w:lang w:val="en-US" w:eastAsia="zh-CN"/>
              </w:rPr>
              <w:t>获得资金支持，</w:t>
            </w:r>
            <w:r>
              <w:rPr>
                <w:rFonts w:hint="eastAsia" w:ascii="仿宋_GB2312" w:hAnsi="仿宋_GB2312" w:eastAsia="仿宋_GB2312" w:cs="仿宋_GB2312"/>
                <w:sz w:val="28"/>
                <w:szCs w:val="28"/>
                <w:vertAlign w:val="baseline"/>
                <w:lang w:val="en-US" w:eastAsia="zh-CN"/>
              </w:rPr>
              <w:t>将负责指导和督促项目承担单位严格做到专账管理、专款专用</w:t>
            </w:r>
            <w:r>
              <w:rPr>
                <w:rFonts w:hint="default" w:ascii="仿宋_GB2312" w:hAnsi="仿宋_GB2312" w:eastAsia="仿宋_GB2312" w:cs="仿宋_GB2312"/>
                <w:sz w:val="28"/>
                <w:szCs w:val="28"/>
                <w:vertAlign w:val="baseline"/>
                <w:lang w:val="en-US" w:eastAsia="zh-CN"/>
              </w:rPr>
              <w:t>并按计划组织实施</w:t>
            </w:r>
            <w:r>
              <w:rPr>
                <w:rFonts w:hint="eastAsia" w:ascii="仿宋_GB2312" w:hAnsi="仿宋_GB2312" w:eastAsia="仿宋_GB2312" w:cs="仿宋_GB2312"/>
                <w:sz w:val="28"/>
                <w:szCs w:val="28"/>
                <w:vertAlign w:val="baseline"/>
                <w:lang w:val="en-US" w:eastAsia="zh-CN"/>
              </w:rPr>
              <w:t>，做好后续跟踪管理工作。严禁任何单位和个人截留、挪用、挤占专项资金和任意改变其用途，确保专项资金合规使用并发挥最大的经济效益和社会效益。</w:t>
            </w:r>
            <w:r>
              <w:rPr>
                <w:rFonts w:hint="default" w:ascii="仿宋_GB2312" w:hAnsi="仿宋_GB2312" w:eastAsia="仿宋_GB2312" w:cs="仿宋_GB2312"/>
                <w:sz w:val="28"/>
                <w:szCs w:val="28"/>
                <w:vertAlign w:val="baseline"/>
                <w:lang w:val="en-US" w:eastAsia="zh-CN"/>
              </w:rPr>
              <w:br w:type="textWrapping"/>
            </w:r>
            <w:r>
              <w:rPr>
                <w:rFonts w:hint="default" w:ascii="仿宋_GB2312" w:hAnsi="仿宋_GB2312" w:eastAsia="仿宋_GB2312" w:cs="仿宋_GB2312"/>
                <w:sz w:val="28"/>
                <w:szCs w:val="28"/>
                <w:vertAlign w:val="baseline"/>
                <w:lang w:val="en-US" w:eastAsia="zh-CN"/>
              </w:rPr>
              <w:br w:type="textWrapping"/>
            </w:r>
            <w:r>
              <w:rPr>
                <w:rFonts w:hint="eastAsia" w:ascii="仿宋_GB2312" w:hAnsi="仿宋_GB2312" w:eastAsia="仿宋_GB2312" w:cs="仿宋_GB2312"/>
                <w:sz w:val="28"/>
                <w:szCs w:val="28"/>
                <w:vertAlign w:val="baseline"/>
                <w:lang w:val="en-US" w:eastAsia="zh-CN"/>
              </w:rPr>
              <w:t xml:space="preserve">                              项目推荐部门</w:t>
            </w:r>
            <w:r>
              <w:rPr>
                <w:rFonts w:hint="default" w:ascii="仿宋_GB2312" w:hAnsi="仿宋_GB2312" w:eastAsia="仿宋_GB2312" w:cs="仿宋_GB2312"/>
                <w:sz w:val="28"/>
                <w:szCs w:val="28"/>
                <w:vertAlign w:val="baseline"/>
                <w:lang w:val="en-US" w:eastAsia="zh-CN"/>
              </w:rPr>
              <w:t xml:space="preserve">(盖章):       </w:t>
            </w:r>
            <w:r>
              <w:rPr>
                <w:rFonts w:hint="eastAsia" w:ascii="仿宋_GB2312" w:hAnsi="仿宋_GB2312" w:eastAsia="仿宋_GB2312" w:cs="仿宋_GB2312"/>
                <w:sz w:val="28"/>
                <w:szCs w:val="28"/>
                <w:vertAlign w:val="baseline"/>
                <w:lang w:val="en-US" w:eastAsia="zh-CN"/>
              </w:rPr>
              <w:t xml:space="preserve">                </w:t>
            </w:r>
          </w:p>
          <w:p w14:paraId="64E27EB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w:t>
            </w:r>
            <w:r>
              <w:rPr>
                <w:rFonts w:hint="default" w:ascii="仿宋_GB2312" w:hAnsi="仿宋_GB2312" w:eastAsia="仿宋_GB2312" w:cs="仿宋_GB2312"/>
                <w:sz w:val="28"/>
                <w:szCs w:val="28"/>
                <w:vertAlign w:val="baseline"/>
                <w:lang w:val="en-US" w:eastAsia="zh-CN"/>
              </w:rPr>
              <w:t xml:space="preserve"> </w:t>
            </w:r>
            <w:r>
              <w:rPr>
                <w:rFonts w:hint="eastAsia" w:ascii="仿宋_GB2312" w:hAnsi="仿宋_GB2312" w:eastAsia="仿宋_GB2312" w:cs="仿宋_GB2312"/>
                <w:sz w:val="28"/>
                <w:szCs w:val="28"/>
                <w:vertAlign w:val="baseline"/>
                <w:lang w:val="en-US" w:eastAsia="zh-CN"/>
              </w:rPr>
              <w:t xml:space="preserve">                                     </w:t>
            </w:r>
            <w:r>
              <w:rPr>
                <w:rFonts w:hint="default" w:ascii="仿宋_GB2312" w:hAnsi="仿宋_GB2312" w:eastAsia="仿宋_GB2312" w:cs="仿宋_GB2312"/>
                <w:sz w:val="28"/>
                <w:szCs w:val="28"/>
                <w:vertAlign w:val="baseline"/>
                <w:lang w:val="en-US" w:eastAsia="zh-CN"/>
              </w:rPr>
              <w:t xml:space="preserve">日期:   年  月  日 </w:t>
            </w:r>
          </w:p>
        </w:tc>
      </w:tr>
    </w:tbl>
    <w:p w14:paraId="0ACB2BF1">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仿宋_GB2312" w:hAnsi="仿宋_GB2312" w:eastAsia="仿宋_GB2312" w:cs="仿宋_GB2312"/>
          <w:sz w:val="10"/>
          <w:szCs w:val="10"/>
          <w:lang w:val="en-US" w:eastAsia="zh-CN"/>
        </w:rPr>
      </w:pPr>
    </w:p>
    <w:sectPr>
      <w:pgSz w:w="11906" w:h="16838"/>
      <w:pgMar w:top="930" w:right="952" w:bottom="930" w:left="952"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Segoe Print"/>
    <w:panose1 w:val="020B0606030804020204"/>
    <w:charset w:val="00"/>
    <w:family w:val="auto"/>
    <w:pitch w:val="default"/>
    <w:sig w:usb0="00000000" w:usb1="00000000" w:usb2="00000028" w:usb3="00000000" w:csb0="2000019F" w:csb1="0000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jOTQxYzhjODMyMDAzZmE0MDJkMWFkNmJlNDkwYTUifQ=="/>
  </w:docVars>
  <w:rsids>
    <w:rsidRoot w:val="1A0C24E3"/>
    <w:rsid w:val="01271D03"/>
    <w:rsid w:val="04AE6C7B"/>
    <w:rsid w:val="08DB1B1C"/>
    <w:rsid w:val="0E1C0D7A"/>
    <w:rsid w:val="0F514A8D"/>
    <w:rsid w:val="11A25C29"/>
    <w:rsid w:val="15AF4211"/>
    <w:rsid w:val="15BF603A"/>
    <w:rsid w:val="186A1AB6"/>
    <w:rsid w:val="1A0C24E3"/>
    <w:rsid w:val="1C6A54C5"/>
    <w:rsid w:val="1F714DF8"/>
    <w:rsid w:val="2021557F"/>
    <w:rsid w:val="22545C04"/>
    <w:rsid w:val="2BCE0461"/>
    <w:rsid w:val="35402D17"/>
    <w:rsid w:val="35EB0D6E"/>
    <w:rsid w:val="37D206DE"/>
    <w:rsid w:val="3AB251F4"/>
    <w:rsid w:val="3AF62BD4"/>
    <w:rsid w:val="3EA37916"/>
    <w:rsid w:val="3FD437FC"/>
    <w:rsid w:val="406B643A"/>
    <w:rsid w:val="42773FFE"/>
    <w:rsid w:val="42C24432"/>
    <w:rsid w:val="43BC1044"/>
    <w:rsid w:val="46B32F6C"/>
    <w:rsid w:val="49F2829D"/>
    <w:rsid w:val="4FBEC2C2"/>
    <w:rsid w:val="55A843A6"/>
    <w:rsid w:val="57813661"/>
    <w:rsid w:val="59FC5140"/>
    <w:rsid w:val="5A7762FF"/>
    <w:rsid w:val="5B7BB09C"/>
    <w:rsid w:val="5BAB325E"/>
    <w:rsid w:val="5CF431E3"/>
    <w:rsid w:val="5F6F40E2"/>
    <w:rsid w:val="5FFA38C9"/>
    <w:rsid w:val="68B33337"/>
    <w:rsid w:val="6D7D57F3"/>
    <w:rsid w:val="6F8758A5"/>
    <w:rsid w:val="71D51B71"/>
    <w:rsid w:val="75725AB5"/>
    <w:rsid w:val="7B57CF31"/>
    <w:rsid w:val="7B5D1D19"/>
    <w:rsid w:val="7BEF7694"/>
    <w:rsid w:val="7CFE0849"/>
    <w:rsid w:val="7E7B591C"/>
    <w:rsid w:val="7FB89FBC"/>
    <w:rsid w:val="7FF796D4"/>
    <w:rsid w:val="7FFD9BCD"/>
    <w:rsid w:val="7FFDC7EA"/>
    <w:rsid w:val="8FF7AE9B"/>
    <w:rsid w:val="AD7D58D5"/>
    <w:rsid w:val="AFD6C738"/>
    <w:rsid w:val="B0BFCC81"/>
    <w:rsid w:val="B7EFD0DE"/>
    <w:rsid w:val="DED65B07"/>
    <w:rsid w:val="DFEB2D2C"/>
    <w:rsid w:val="DFFFE212"/>
    <w:rsid w:val="EAEAC461"/>
    <w:rsid w:val="EAF927F7"/>
    <w:rsid w:val="EFE76C03"/>
    <w:rsid w:val="F5FDF7CB"/>
    <w:rsid w:val="F725DB75"/>
    <w:rsid w:val="FB6BE83B"/>
    <w:rsid w:val="FBFEFFC7"/>
    <w:rsid w:val="FEFFA71E"/>
    <w:rsid w:val="FFB756C8"/>
    <w:rsid w:val="FFFB1B52"/>
    <w:rsid w:val="FFFE7F75"/>
    <w:rsid w:val="FFFFA6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6"/>
    <w:basedOn w:val="1"/>
    <w:next w:val="1"/>
    <w:autoRedefine/>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3"/>
    <w:unhideWhenUsed/>
    <w:qFormat/>
    <w:uiPriority w:val="99"/>
    <w:rPr>
      <w:rFonts w:ascii="Calibri" w:hAnsi="Calibri"/>
      <w:sz w:val="30"/>
      <w:szCs w:val="24"/>
    </w:rPr>
  </w:style>
  <w:style w:type="paragraph" w:styleId="3">
    <w:name w:val="Title"/>
    <w:basedOn w:val="1"/>
    <w:next w:val="1"/>
    <w:qFormat/>
    <w:uiPriority w:val="10"/>
    <w:pPr>
      <w:spacing w:before="240" w:after="60" w:line="560" w:lineRule="exact"/>
      <w:ind w:firstLine="200" w:firstLineChars="200"/>
      <w:jc w:val="left"/>
      <w:outlineLvl w:val="0"/>
    </w:pPr>
    <w:rPr>
      <w:rFonts w:ascii="Calibri Light" w:hAnsi="Calibri Light" w:eastAsia="黑体"/>
      <w:bCs/>
      <w:sz w:val="32"/>
      <w:szCs w:val="32"/>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2</Pages>
  <Words>1053</Words>
  <Characters>1069</Characters>
  <Lines>0</Lines>
  <Paragraphs>0</Paragraphs>
  <TotalTime>1</TotalTime>
  <ScaleCrop>false</ScaleCrop>
  <LinksUpToDate>false</LinksUpToDate>
  <CharactersWithSpaces>1276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2021-02-26T18:06:00Z</dcterms:created>
  <dc:creator>熊卫鹏</dc:creator>
  <cp:lastModifiedBy>阿卷</cp:lastModifiedBy>
  <cp:lastPrinted>2021-03-25T01:06:00Z</cp:lastPrinted>
  <dcterms:modified xsi:type="dcterms:W3CDTF">2025-06-20T03:12:49Z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3ED119AC1475438DBE2D40BB0FC2F3B8_13</vt:lpwstr>
  </property>
  <property fmtid="{D5CDD505-2E9C-101B-9397-08002B2CF9AE}" pid="4" name="KSOTemplateDocerSaveRecord">
    <vt:lpwstr>eyJoZGlkIjoiNjhlZDM3MDMwNjM3YjJkZWI0ZjQ5MTU2YWM1YjczZDAiLCJ1c2VySWQiOiI5NjMxMzczNTcifQ==</vt:lpwstr>
  </property>
</Properties>
</file>