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787D577B">
      <w:pPr>
        <w:widowControl/>
        <w:spacing w:line="560" w:lineRule="exact"/>
        <w:jc w:val="left"/>
        <w:rPr>
          <w:rFonts w:hint="eastAsia" w:ascii="黑体" w:hAnsi="黑体" w:eastAsia="黑体" w:cs="黑体"/>
          <w:kern w:val="0"/>
          <w:sz w:val="32"/>
          <w:szCs w:val="32"/>
          <w:lang w:val="en-US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6</w:t>
      </w:r>
    </w:p>
    <w:tbl>
      <w:tblPr>
        <w:tblStyle w:val="8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942"/>
        <w:gridCol w:w="678"/>
        <w:gridCol w:w="1168"/>
        <w:gridCol w:w="753"/>
        <w:gridCol w:w="1272"/>
        <w:gridCol w:w="1026"/>
        <w:gridCol w:w="1075"/>
        <w:gridCol w:w="924"/>
      </w:tblGrid>
      <w:tr w14:paraId="7C7A49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atLeast"/>
        </w:trPr>
        <w:tc>
          <w:tcPr>
            <w:tcW w:w="8648" w:type="dxa"/>
            <w:gridSpan w:val="9"/>
            <w:noWrap w:val="0"/>
            <w:vAlign w:val="center"/>
          </w:tcPr>
          <w:p w14:paraId="2F8D7A06">
            <w:pPr>
              <w:autoSpaceDN w:val="0"/>
              <w:jc w:val="center"/>
              <w:textAlignment w:val="center"/>
              <w:rPr>
                <w:rFonts w:hint="eastAsia" w:ascii="方正小标宋简体" w:hAnsi="宋体" w:eastAsia="方正小标宋简体"/>
                <w:color w:val="000000"/>
                <w:sz w:val="36"/>
              </w:rPr>
            </w:pPr>
            <w:r>
              <w:rPr>
                <w:rFonts w:hint="eastAsia" w:ascii="仿宋" w:hAnsi="仿宋" w:eastAsia="仿宋" w:cs="仿宋"/>
                <w:b/>
                <w:bCs/>
                <w:sz w:val="44"/>
                <w:szCs w:val="44"/>
                <w:lang w:eastAsia="zh-CN"/>
              </w:rPr>
              <w:t>202</w:t>
            </w:r>
            <w:r>
              <w:rPr>
                <w:rFonts w:hint="eastAsia" w:ascii="仿宋" w:hAnsi="仿宋" w:eastAsia="仿宋" w:cs="仿宋"/>
                <w:b/>
                <w:bCs/>
                <w:sz w:val="44"/>
                <w:szCs w:val="44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b/>
                <w:bCs/>
                <w:sz w:val="44"/>
                <w:szCs w:val="44"/>
                <w:lang w:eastAsia="zh-CN"/>
              </w:rPr>
              <w:t>年绿美广东生态建设重点任务保障专项资金（绿色循环发展）</w:t>
            </w:r>
            <w:r>
              <w:rPr>
                <w:rFonts w:hint="eastAsia" w:ascii="仿宋" w:hAnsi="仿宋" w:eastAsia="仿宋" w:cs="仿宋"/>
                <w:b/>
                <w:bCs/>
                <w:sz w:val="44"/>
                <w:szCs w:val="44"/>
                <w:lang w:val="en-US" w:eastAsia="zh-CN"/>
              </w:rPr>
              <w:t>绩效目标表</w:t>
            </w:r>
          </w:p>
        </w:tc>
      </w:tr>
      <w:tr w14:paraId="4741C5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</w:trPr>
        <w:tc>
          <w:tcPr>
            <w:tcW w:w="8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665623"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2"/>
              </w:rPr>
            </w:pPr>
            <w:r>
              <w:rPr>
                <w:rFonts w:ascii="宋体" w:hAnsi="宋体"/>
                <w:b/>
                <w:color w:val="000000"/>
                <w:sz w:val="22"/>
              </w:rPr>
              <w:t>预期产出</w:t>
            </w:r>
          </w:p>
        </w:tc>
        <w:tc>
          <w:tcPr>
            <w:tcW w:w="94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0BE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产出计划</w:t>
            </w:r>
          </w:p>
        </w:tc>
        <w:tc>
          <w:tcPr>
            <w:tcW w:w="184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5A9D9B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预期提供的公共产品或服务的数量及质量</w:t>
            </w:r>
          </w:p>
        </w:tc>
        <w:tc>
          <w:tcPr>
            <w:tcW w:w="41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33CB1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总目标：（填列总产出及质量、成本等内容）</w:t>
            </w:r>
          </w:p>
        </w:tc>
        <w:tc>
          <w:tcPr>
            <w:tcW w:w="9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0062FC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（论证材料及相关依据）</w:t>
            </w:r>
          </w:p>
        </w:tc>
      </w:tr>
      <w:tr w14:paraId="35E9FC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</w:trPr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934110"/>
        </w:tc>
        <w:tc>
          <w:tcPr>
            <w:tcW w:w="9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DE9194"/>
        </w:tc>
        <w:tc>
          <w:tcPr>
            <w:tcW w:w="184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188012"/>
        </w:tc>
        <w:tc>
          <w:tcPr>
            <w:tcW w:w="41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B6596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年度阶段性目标：（填列年度产出及质量、成本等内容）</w:t>
            </w:r>
          </w:p>
        </w:tc>
        <w:tc>
          <w:tcPr>
            <w:tcW w:w="9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601A6D">
            <w:pPr>
              <w:autoSpaceDN w:val="0"/>
            </w:pPr>
          </w:p>
        </w:tc>
      </w:tr>
      <w:tr w14:paraId="5FEADC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</w:trPr>
        <w:tc>
          <w:tcPr>
            <w:tcW w:w="8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0A856A"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2"/>
              </w:rPr>
            </w:pPr>
            <w:r>
              <w:rPr>
                <w:rFonts w:ascii="宋体" w:hAnsi="宋体"/>
                <w:b/>
                <w:color w:val="000000"/>
                <w:sz w:val="22"/>
              </w:rPr>
              <w:t xml:space="preserve">效率计划 </w:t>
            </w:r>
          </w:p>
        </w:tc>
        <w:tc>
          <w:tcPr>
            <w:tcW w:w="94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6C57FC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项目实施进度</w:t>
            </w:r>
          </w:p>
        </w:tc>
        <w:tc>
          <w:tcPr>
            <w:tcW w:w="18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C462C8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项目实施内容</w:t>
            </w:r>
          </w:p>
        </w:tc>
        <w:tc>
          <w:tcPr>
            <w:tcW w:w="20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6A8A5E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开始时间</w:t>
            </w:r>
          </w:p>
        </w:tc>
        <w:tc>
          <w:tcPr>
            <w:tcW w:w="21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EC2F5E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完成时间</w:t>
            </w:r>
          </w:p>
        </w:tc>
        <w:tc>
          <w:tcPr>
            <w:tcW w:w="9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13537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（论证材料及相关依据）</w:t>
            </w:r>
          </w:p>
        </w:tc>
      </w:tr>
      <w:tr w14:paraId="089735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142DE9"/>
        </w:tc>
        <w:tc>
          <w:tcPr>
            <w:tcW w:w="9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669998"/>
        </w:tc>
        <w:tc>
          <w:tcPr>
            <w:tcW w:w="18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DCC0B2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1.</w:t>
            </w:r>
          </w:p>
        </w:tc>
        <w:tc>
          <w:tcPr>
            <w:tcW w:w="20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DA8ADE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21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5CB76B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9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564BA4">
            <w:pPr>
              <w:autoSpaceDN w:val="0"/>
            </w:pPr>
          </w:p>
        </w:tc>
      </w:tr>
      <w:tr w14:paraId="53624D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6E5A9A"/>
        </w:tc>
        <w:tc>
          <w:tcPr>
            <w:tcW w:w="9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F734FB"/>
        </w:tc>
        <w:tc>
          <w:tcPr>
            <w:tcW w:w="18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19178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2.</w:t>
            </w:r>
          </w:p>
        </w:tc>
        <w:tc>
          <w:tcPr>
            <w:tcW w:w="20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36A082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21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0458C3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9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085628">
            <w:pPr>
              <w:autoSpaceDN w:val="0"/>
            </w:pPr>
          </w:p>
        </w:tc>
      </w:tr>
      <w:tr w14:paraId="6BAA8E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E5AD7B"/>
        </w:tc>
        <w:tc>
          <w:tcPr>
            <w:tcW w:w="9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7FA341"/>
        </w:tc>
        <w:tc>
          <w:tcPr>
            <w:tcW w:w="18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5BB86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……</w:t>
            </w:r>
          </w:p>
        </w:tc>
        <w:tc>
          <w:tcPr>
            <w:tcW w:w="20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0180FC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21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6B2CEC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9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320AF6">
            <w:pPr>
              <w:autoSpaceDN w:val="0"/>
            </w:pPr>
          </w:p>
        </w:tc>
      </w:tr>
      <w:tr w14:paraId="221B0D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</w:trPr>
        <w:tc>
          <w:tcPr>
            <w:tcW w:w="8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540B9F"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2"/>
              </w:rPr>
            </w:pPr>
            <w:r>
              <w:rPr>
                <w:rFonts w:ascii="宋体" w:hAnsi="宋体"/>
                <w:b/>
                <w:color w:val="000000"/>
                <w:sz w:val="22"/>
              </w:rPr>
              <w:t>预期效果</w:t>
            </w:r>
          </w:p>
        </w:tc>
        <w:tc>
          <w:tcPr>
            <w:tcW w:w="94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FA79F2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预期社会经济效益</w:t>
            </w:r>
          </w:p>
        </w:tc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1106B0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指标类别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9F274A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个性化指标</w:t>
            </w:r>
          </w:p>
        </w:tc>
        <w:tc>
          <w:tcPr>
            <w:tcW w:w="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C690B5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上年度实际水平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E40C35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本年度计划完成水平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2CB64D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指标解释及计算公式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5E0F70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说明</w:t>
            </w:r>
          </w:p>
        </w:tc>
        <w:tc>
          <w:tcPr>
            <w:tcW w:w="9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DF0ACA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（论证材料及相关依据）</w:t>
            </w:r>
          </w:p>
        </w:tc>
      </w:tr>
      <w:tr w14:paraId="514A1C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0652DC"/>
        </w:tc>
        <w:tc>
          <w:tcPr>
            <w:tcW w:w="9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5C10A4"/>
        </w:tc>
        <w:tc>
          <w:tcPr>
            <w:tcW w:w="6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0F3B75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社会效益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0929E1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A527E1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DBCBED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677EB8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97ECC4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0"/>
              </w:rPr>
            </w:pPr>
            <w:r>
              <w:rPr>
                <w:rFonts w:ascii="宋体" w:hAnsi="宋体"/>
                <w:color w:val="000000"/>
                <w:sz w:val="20"/>
              </w:rPr>
              <w:t>反映项目实施直接产生的社会、经济、生态效益等，根据项目属性特点，可选择其中一或多项效益，研究设置个性化指标及其目标值。</w:t>
            </w:r>
          </w:p>
        </w:tc>
        <w:tc>
          <w:tcPr>
            <w:tcW w:w="9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76701B">
            <w:pPr>
              <w:autoSpaceDN w:val="0"/>
            </w:pPr>
          </w:p>
        </w:tc>
      </w:tr>
      <w:tr w14:paraId="0C65B4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5E93C9"/>
        </w:tc>
        <w:tc>
          <w:tcPr>
            <w:tcW w:w="9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603C42"/>
        </w:tc>
        <w:tc>
          <w:tcPr>
            <w:tcW w:w="6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BAB3FF"/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A0B94D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……</w:t>
            </w:r>
          </w:p>
        </w:tc>
        <w:tc>
          <w:tcPr>
            <w:tcW w:w="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D09100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8BAD3E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6CEC7A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CC0113">
            <w:pPr>
              <w:autoSpaceDN w:val="0"/>
            </w:pPr>
          </w:p>
        </w:tc>
        <w:tc>
          <w:tcPr>
            <w:tcW w:w="9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17FCA6">
            <w:pPr>
              <w:autoSpaceDN w:val="0"/>
            </w:pPr>
          </w:p>
        </w:tc>
      </w:tr>
      <w:tr w14:paraId="404F76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7366FC"/>
        </w:tc>
        <w:tc>
          <w:tcPr>
            <w:tcW w:w="9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C61379"/>
        </w:tc>
        <w:tc>
          <w:tcPr>
            <w:tcW w:w="6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9AD24A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经济效益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5156E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B42806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23BD96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30A8AB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BEB757">
            <w:pPr>
              <w:autoSpaceDN w:val="0"/>
            </w:pPr>
          </w:p>
        </w:tc>
        <w:tc>
          <w:tcPr>
            <w:tcW w:w="9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D9D7EC">
            <w:pPr>
              <w:autoSpaceDN w:val="0"/>
            </w:pPr>
          </w:p>
        </w:tc>
      </w:tr>
      <w:tr w14:paraId="70DA57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</w:trPr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8A6D0E"/>
        </w:tc>
        <w:tc>
          <w:tcPr>
            <w:tcW w:w="9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7984FA"/>
        </w:tc>
        <w:tc>
          <w:tcPr>
            <w:tcW w:w="6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3D33B1"/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DEEE99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……</w:t>
            </w:r>
          </w:p>
        </w:tc>
        <w:tc>
          <w:tcPr>
            <w:tcW w:w="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80457E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2E7394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8E1A4C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72818E">
            <w:pPr>
              <w:autoSpaceDN w:val="0"/>
            </w:pPr>
          </w:p>
        </w:tc>
        <w:tc>
          <w:tcPr>
            <w:tcW w:w="9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5F78B2">
            <w:pPr>
              <w:autoSpaceDN w:val="0"/>
            </w:pPr>
          </w:p>
        </w:tc>
      </w:tr>
      <w:tr w14:paraId="284F56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</w:trPr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8D657D"/>
        </w:tc>
        <w:tc>
          <w:tcPr>
            <w:tcW w:w="9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966EB2"/>
        </w:tc>
        <w:tc>
          <w:tcPr>
            <w:tcW w:w="6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42F355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生态效益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1D1D46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289E82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07F652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755C00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262E25">
            <w:pPr>
              <w:autoSpaceDN w:val="0"/>
            </w:pPr>
          </w:p>
        </w:tc>
        <w:tc>
          <w:tcPr>
            <w:tcW w:w="9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B37055">
            <w:pPr>
              <w:autoSpaceDN w:val="0"/>
            </w:pPr>
          </w:p>
        </w:tc>
      </w:tr>
      <w:tr w14:paraId="0308AD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16557D"/>
        </w:tc>
        <w:tc>
          <w:tcPr>
            <w:tcW w:w="9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6ADF54"/>
        </w:tc>
        <w:tc>
          <w:tcPr>
            <w:tcW w:w="6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087F8C"/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50ABBF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……</w:t>
            </w:r>
          </w:p>
        </w:tc>
        <w:tc>
          <w:tcPr>
            <w:tcW w:w="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10F544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E8B61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206128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48B6E5">
            <w:pPr>
              <w:autoSpaceDN w:val="0"/>
            </w:pPr>
          </w:p>
        </w:tc>
        <w:tc>
          <w:tcPr>
            <w:tcW w:w="9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663A72">
            <w:pPr>
              <w:autoSpaceDN w:val="0"/>
            </w:pPr>
          </w:p>
        </w:tc>
      </w:tr>
    </w:tbl>
    <w:p w14:paraId="7C7783EF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000000" w:sz="0" w:space="0"/>
          <w:left w:val="none" w:color="000000" w:sz="0" w:space="2"/>
          <w:bottom w:val="none" w:color="000000" w:sz="0" w:space="15"/>
          <w:right w:val="none" w:color="000000" w:sz="0" w:space="0"/>
        </w:pBdr>
        <w:kinsoku/>
        <w:wordWrap/>
        <w:overflowPunct/>
        <w:topLinePunct w:val="0"/>
        <w:autoSpaceDE/>
        <w:autoSpaceDN w:val="0"/>
        <w:bidi w:val="0"/>
        <w:adjustRightInd/>
        <w:snapToGrid w:val="0"/>
        <w:spacing w:before="0" w:beforeLines="0" w:after="0" w:afterLines="0" w:line="600" w:lineRule="exact"/>
        <w:ind w:right="0" w:rightChars="0"/>
        <w:jc w:val="both"/>
        <w:textAlignment w:val="auto"/>
        <w:outlineLvl w:val="9"/>
        <w:rPr>
          <w:color w:val="auto"/>
        </w:rPr>
        <w:sectPr>
          <w:headerReference r:id="rId4" w:type="first"/>
          <w:footerReference r:id="rId6" w:type="first"/>
          <w:headerReference r:id="rId3" w:type="default"/>
          <w:footerReference r:id="rId5" w:type="default"/>
          <w:pgSz w:w="11906" w:h="16838"/>
          <w:pgMar w:top="2098" w:right="1474" w:bottom="1440" w:left="1587" w:header="851" w:footer="992" w:gutter="0"/>
          <w:paperSrc/>
          <w:cols w:space="720" w:num="1"/>
          <w:titlePg/>
          <w:rtlGutter w:val="0"/>
          <w:docGrid w:type="linesAndChars" w:linePitch="315" w:charSpace="2278"/>
        </w:sectPr>
      </w:pPr>
    </w:p>
    <w:p w14:paraId="39606607">
      <w:pPr>
        <w:pStyle w:val="4"/>
        <w:rPr>
          <w:rFonts w:hint="eastAsia"/>
          <w:lang w:val="en-US" w:eastAsia="zh-CN"/>
        </w:rPr>
      </w:pPr>
    </w:p>
    <w:sectPr>
      <w:footerReference r:id="rId7" w:type="default"/>
      <w:footerReference r:id="rId8" w:type="even"/>
      <w:pgSz w:w="11906" w:h="16838"/>
      <w:pgMar w:top="2098" w:right="1474" w:bottom="1985" w:left="1588" w:header="851" w:footer="992" w:gutter="0"/>
      <w:cols w:space="720" w:num="1"/>
      <w:titlePg/>
      <w:docGrid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65A">
      <wne:acd wne:acdName="acd0"/>
    </wne:keymap>
    <wne:keymap wne:kcmPrimary="065A">
      <wne:fci wne:fciName="ApplyStyleName" wne:swArg="000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2B13D1">
    <w:pPr>
      <w:pStyle w:val="5"/>
      <w:framePr w:wrap="around" w:vAnchor="text" w:hAnchor="margin" w:xAlign="outside" w:y="3"/>
      <w:ind w:left="210" w:leftChars="100" w:right="210" w:rightChars="100"/>
      <w:rPr>
        <w:rStyle w:val="12"/>
        <w:rFonts w:ascii="宋体" w:hAnsi="宋体"/>
        <w:sz w:val="28"/>
        <w:szCs w:val="28"/>
      </w:rPr>
    </w:pPr>
    <w:r>
      <w:rPr>
        <w:rStyle w:val="12"/>
        <w:rFonts w:hint="eastAsia" w:ascii="宋体" w:hAnsi="宋体"/>
        <w:sz w:val="28"/>
        <w:szCs w:val="28"/>
      </w:rPr>
      <w:t xml:space="preserve">— </w:t>
    </w:r>
    <w:r>
      <w:rPr>
        <w:rFonts w:hint="eastAsia" w:ascii="宋体" w:hAnsi="宋体"/>
        <w:sz w:val="28"/>
        <w:szCs w:val="28"/>
      </w:rPr>
      <w:fldChar w:fldCharType="begin"/>
    </w:r>
    <w:r>
      <w:rPr>
        <w:rStyle w:val="12"/>
        <w:rFonts w:hint="eastAsia"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12"/>
        <w:rFonts w:hint="eastAsia" w:ascii="宋体" w:hAnsi="宋体"/>
        <w:sz w:val="28"/>
        <w:szCs w:val="28"/>
      </w:rPr>
      <w:t>2</w:t>
    </w:r>
    <w:r>
      <w:rPr>
        <w:rFonts w:hint="eastAsia" w:ascii="宋体" w:hAnsi="宋体"/>
        <w:sz w:val="28"/>
        <w:szCs w:val="28"/>
      </w:rPr>
      <w:fldChar w:fldCharType="end"/>
    </w:r>
    <w:r>
      <w:rPr>
        <w:rStyle w:val="12"/>
        <w:rFonts w:hint="eastAsia" w:ascii="宋体" w:hAnsi="宋体"/>
        <w:sz w:val="28"/>
        <w:szCs w:val="28"/>
      </w:rPr>
      <w:t xml:space="preserve"> —</w:t>
    </w:r>
  </w:p>
  <w:p w14:paraId="70F54681"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52D640"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BA7A37">
    <w:pPr>
      <w:pStyle w:val="5"/>
      <w:wordWrap w:val="0"/>
      <w:jc w:val="right"/>
      <w:rPr>
        <w:rFonts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5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 xml:space="preserve"> —</w:t>
    </w:r>
  </w:p>
  <w:p w14:paraId="22D506C8">
    <w:pPr>
      <w:pStyle w:val="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0FF01E">
    <w:pPr>
      <w:pStyle w:val="5"/>
      <w:rPr>
        <w:rFonts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2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 xml:space="preserve"> —</w:t>
    </w:r>
  </w:p>
  <w:p w14:paraId="7ADBF60C"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69554F"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9B42B1">
    <w:pPr>
      <w:tabs>
        <w:tab w:val="center" w:pos="4153"/>
        <w:tab w:val="right" w:pos="830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1"/>
  <w:documentProtection w:enforcement="0"/>
  <w:defaultTabStop w:val="420"/>
  <w:hyphenationZone w:val="360"/>
  <w:drawingGridHorizontalSpacing w:val="111"/>
  <w:drawingGridVerticalSpacing w:val="158"/>
  <w:displayHorizontalDrawingGridEvery w:val="2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CD244A"/>
    <w:rsid w:val="01C06078"/>
    <w:rsid w:val="01EE6840"/>
    <w:rsid w:val="081F19AD"/>
    <w:rsid w:val="083141FD"/>
    <w:rsid w:val="09090FE4"/>
    <w:rsid w:val="0B7B06F3"/>
    <w:rsid w:val="0DA33CFB"/>
    <w:rsid w:val="0DC8479E"/>
    <w:rsid w:val="0FD70FF4"/>
    <w:rsid w:val="103A4BF0"/>
    <w:rsid w:val="11AC7B5F"/>
    <w:rsid w:val="12A256A5"/>
    <w:rsid w:val="1458534E"/>
    <w:rsid w:val="15297C25"/>
    <w:rsid w:val="187043D5"/>
    <w:rsid w:val="18D9127A"/>
    <w:rsid w:val="19224439"/>
    <w:rsid w:val="19B8614C"/>
    <w:rsid w:val="19CD7F5D"/>
    <w:rsid w:val="1BA11FCC"/>
    <w:rsid w:val="1F0E6197"/>
    <w:rsid w:val="20A565A8"/>
    <w:rsid w:val="21002157"/>
    <w:rsid w:val="254E2F72"/>
    <w:rsid w:val="25B2273F"/>
    <w:rsid w:val="296D447E"/>
    <w:rsid w:val="2A1F76FB"/>
    <w:rsid w:val="2E853EDF"/>
    <w:rsid w:val="301C3F47"/>
    <w:rsid w:val="3076550B"/>
    <w:rsid w:val="31D02D3C"/>
    <w:rsid w:val="33DC7510"/>
    <w:rsid w:val="34F83C78"/>
    <w:rsid w:val="38604D82"/>
    <w:rsid w:val="3A99484D"/>
    <w:rsid w:val="3B10609D"/>
    <w:rsid w:val="3BB6142C"/>
    <w:rsid w:val="3BFB2D25"/>
    <w:rsid w:val="3C6A77E7"/>
    <w:rsid w:val="41674CD1"/>
    <w:rsid w:val="429D2A04"/>
    <w:rsid w:val="467901BC"/>
    <w:rsid w:val="46C12FED"/>
    <w:rsid w:val="48DC3933"/>
    <w:rsid w:val="4A102D7A"/>
    <w:rsid w:val="4A111FBD"/>
    <w:rsid w:val="4BE06AFA"/>
    <w:rsid w:val="52CC7F7E"/>
    <w:rsid w:val="53002DEB"/>
    <w:rsid w:val="575068FD"/>
    <w:rsid w:val="58F64072"/>
    <w:rsid w:val="5A5A76B3"/>
    <w:rsid w:val="5A6D0884"/>
    <w:rsid w:val="5C20674F"/>
    <w:rsid w:val="5C963158"/>
    <w:rsid w:val="627C01C7"/>
    <w:rsid w:val="643D2A7D"/>
    <w:rsid w:val="678907A5"/>
    <w:rsid w:val="6AD94D35"/>
    <w:rsid w:val="6C0E357C"/>
    <w:rsid w:val="6C796B0E"/>
    <w:rsid w:val="7044456B"/>
    <w:rsid w:val="70792612"/>
    <w:rsid w:val="70A35FBD"/>
    <w:rsid w:val="71066660"/>
    <w:rsid w:val="711F460F"/>
    <w:rsid w:val="71427720"/>
    <w:rsid w:val="73A71FB6"/>
    <w:rsid w:val="79961EEB"/>
    <w:rsid w:val="7998112F"/>
    <w:rsid w:val="7EB314F1"/>
    <w:rsid w:val="CDBDA099"/>
    <w:rsid w:val="E2EB84F6"/>
    <w:rsid w:val="F74BB9EF"/>
    <w:rsid w:val="FF7DD58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paragraph" w:styleId="4">
    <w:name w:val="heading 6"/>
    <w:basedOn w:val="1"/>
    <w:next w:val="1"/>
    <w:unhideWhenUsed/>
    <w:qFormat/>
    <w:uiPriority w:val="9"/>
    <w:pPr>
      <w:keepNext/>
      <w:keepLines/>
      <w:spacing w:before="240" w:beforeLines="0" w:after="64" w:afterLines="0" w:line="317" w:lineRule="auto"/>
      <w:outlineLvl w:val="5"/>
    </w:pPr>
    <w:rPr>
      <w:rFonts w:ascii="Arial" w:hAnsi="Arial" w:eastAsia="黑体" w:cs="Times New Roman"/>
      <w:b/>
      <w:bCs/>
      <w:sz w:val="24"/>
      <w:szCs w:val="24"/>
    </w:rPr>
  </w:style>
  <w:style w:type="character" w:default="1" w:styleId="10">
    <w:name w:val="Default Paragraph Font"/>
    <w:link w:val="11"/>
    <w:uiPriority w:val="0"/>
    <w:rPr>
      <w:rFonts w:ascii="Calibri" w:hAnsi="Calibri"/>
    </w:rPr>
  </w:style>
  <w:style w:type="table" w:default="1" w:styleId="8">
    <w:name w:val="Normal Table"/>
    <w:unhideWhenUsed/>
    <w:uiPriority w:val="99"/>
    <w:tblPr>
      <w:tblStyle w:val="8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uiPriority w:val="99"/>
    <w:rPr>
      <w:rFonts w:ascii="Calibri" w:hAnsi="Calibri"/>
      <w:sz w:val="30"/>
      <w:szCs w:val="24"/>
    </w:rPr>
  </w:style>
  <w:style w:type="paragraph" w:styleId="3">
    <w:name w:val="Title"/>
    <w:basedOn w:val="1"/>
    <w:next w:val="1"/>
    <w:qFormat/>
    <w:uiPriority w:val="10"/>
    <w:pPr>
      <w:spacing w:before="240" w:after="60" w:line="560" w:lineRule="exact"/>
      <w:ind w:firstLine="200" w:firstLineChars="200"/>
      <w:jc w:val="left"/>
      <w:outlineLvl w:val="0"/>
    </w:pPr>
    <w:rPr>
      <w:rFonts w:ascii="Calibri Light" w:hAnsi="Calibri Light" w:eastAsia="黑体"/>
      <w:bCs/>
      <w:sz w:val="32"/>
      <w:szCs w:val="32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7">
    <w:name w:val="Normal (Web)"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unhideWhenUsed/>
    <w:uiPriority w:val="99"/>
    <w:pPr>
      <w:widowControl w:val="0"/>
      <w:jc w:val="both"/>
    </w:pPr>
    <w:tblPr>
      <w:tblStyle w:val="8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1">
    <w:name w:val=" Char1"/>
    <w:basedOn w:val="1"/>
    <w:link w:val="10"/>
    <w:uiPriority w:val="0"/>
    <w:rPr>
      <w:rFonts w:ascii="Calibri" w:hAnsi="Calibri"/>
    </w:rPr>
  </w:style>
  <w:style w:type="character" w:styleId="12">
    <w:name w:val="page number"/>
    <w:basedOn w:val="10"/>
    <w:uiPriority w:val="0"/>
  </w:style>
  <w:style w:type="paragraph" w:customStyle="1" w:styleId="13">
    <w:name w:val="Char"/>
    <w:basedOn w:val="1"/>
    <w:uiPriority w:val="0"/>
    <w:pPr>
      <w:tabs>
        <w:tab w:val="left" w:pos="425"/>
      </w:tabs>
      <w:ind w:left="425" w:hanging="425"/>
    </w:pPr>
  </w:style>
  <w:style w:type="paragraph" w:customStyle="1" w:styleId="14">
    <w:name w:val="content_blue"/>
    <w:basedOn w:val="1"/>
    <w:uiPriority w:val="0"/>
    <w:pPr>
      <w:adjustRightInd w:val="0"/>
      <w:snapToGrid w:val="0"/>
      <w:spacing w:line="360" w:lineRule="auto"/>
      <w:ind w:firstLine="200" w:firstLineChars="200"/>
      <w:jc w:val="left"/>
    </w:pPr>
    <w:rPr>
      <w:rFonts w:eastAsia="宋体" w:cs="宋体"/>
      <w:color w:val="000000"/>
      <w:kern w:val="2"/>
      <w:sz w:val="21"/>
      <w:szCs w:val="21"/>
      <w:lang w:val="en-US" w:eastAsia="zh-CN" w:bidi="ar-SA"/>
    </w:rPr>
  </w:style>
  <w:style w:type="paragraph" w:customStyle="1" w:styleId="15">
    <w:name w:val=" Char Char1 Char Char Char Char"/>
    <w:basedOn w:val="1"/>
    <w:uiPriority w:val="0"/>
    <w:pPr>
      <w:widowControl/>
      <w:spacing w:after="160" w:afterLines="0" w:line="240" w:lineRule="exact"/>
      <w:jc w:val="left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microsoft.com/office/2006/relationships/keyMapCustomizations" Target="customization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4139</Words>
  <Characters>4291</Characters>
  <Lines>21</Lines>
  <Paragraphs>5</Paragraphs>
  <TotalTime>0</TotalTime>
  <ScaleCrop>false</ScaleCrop>
  <LinksUpToDate>false</LinksUpToDate>
  <CharactersWithSpaces>4960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2012-06-06T17:30:00Z</dcterms:created>
  <dc:creator>Administrator</dc:creator>
  <cp:lastModifiedBy>阿卷</cp:lastModifiedBy>
  <cp:lastPrinted>2016-06-20T22:39:44Z</cp:lastPrinted>
  <dcterms:modified xsi:type="dcterms:W3CDTF">2025-06-20T03:17:43Z</dcterms:modified>
  <dc:title>2015年广东省节能循环经济工作要点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eyJoZGlkIjoiNjhlZDM3MDMwNjM3YjJkZWI0ZjQ5MTU2YWM1YjczZDAiLCJ1c2VySWQiOiI5NjMxMzczNTcifQ==</vt:lpwstr>
  </property>
  <property fmtid="{D5CDD505-2E9C-101B-9397-08002B2CF9AE}" pid="4" name="ICV">
    <vt:lpwstr>F62F018089924B45918BCEA2ABE9FBC7_13</vt:lpwstr>
  </property>
</Properties>
</file>